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43940C" w14:textId="77777777" w:rsidR="004608E0" w:rsidRDefault="004608E0">
      <w:pPr>
        <w:jc w:val="center"/>
        <w:rPr>
          <w:rFonts w:ascii="Times New Roman" w:hAnsi="Times New Roman" w:cs="Times New Roman"/>
        </w:rPr>
      </w:pPr>
    </w:p>
    <w:p w14:paraId="50935F8F" w14:textId="77777777" w:rsidR="004608E0" w:rsidRDefault="004608E0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Grigliatabella"/>
        <w:tblW w:w="10031" w:type="dxa"/>
        <w:tblLook w:val="04A0" w:firstRow="1" w:lastRow="0" w:firstColumn="1" w:lastColumn="0" w:noHBand="0" w:noVBand="1"/>
      </w:tblPr>
      <w:tblGrid>
        <w:gridCol w:w="2097"/>
        <w:gridCol w:w="7934"/>
      </w:tblGrid>
      <w:tr w:rsidR="004608E0" w14:paraId="1ED0CDF2" w14:textId="77777777">
        <w:tc>
          <w:tcPr>
            <w:tcW w:w="2097" w:type="dxa"/>
          </w:tcPr>
          <w:p w14:paraId="40C5CA90" w14:textId="77777777" w:rsidR="004608E0" w:rsidRDefault="004608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EF8D970" w14:textId="77777777" w:rsidR="004608E0" w:rsidRDefault="003A72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ENTE PROPONENTE</w:t>
            </w:r>
          </w:p>
          <w:p w14:paraId="2BBAA9CE" w14:textId="77777777" w:rsidR="004608E0" w:rsidRDefault="004608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  <w:vAlign w:val="center"/>
          </w:tcPr>
          <w:p w14:paraId="380B1513" w14:textId="77777777" w:rsidR="004608E0" w:rsidRDefault="00460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3455EB" w14:textId="2B0EEE68" w:rsidR="004608E0" w:rsidRDefault="003D3D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it-IT"/>
              </w:rPr>
              <w:drawing>
                <wp:inline distT="0" distB="0" distL="0" distR="0" wp14:anchorId="247FDEF9" wp14:editId="194422FE">
                  <wp:extent cx="2387215" cy="786409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4999" cy="8120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08E0" w14:paraId="58C20F61" w14:textId="77777777">
        <w:trPr>
          <w:trHeight w:val="1085"/>
        </w:trPr>
        <w:tc>
          <w:tcPr>
            <w:tcW w:w="2097" w:type="dxa"/>
            <w:vMerge w:val="restart"/>
          </w:tcPr>
          <w:p w14:paraId="4B7991E2" w14:textId="77777777" w:rsidR="004608E0" w:rsidRDefault="004608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1DE6432" w14:textId="77777777" w:rsidR="004608E0" w:rsidRDefault="003A72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CONTENUTI DELL’OFFERTA FORMATIVA </w:t>
            </w:r>
          </w:p>
        </w:tc>
        <w:tc>
          <w:tcPr>
            <w:tcW w:w="7934" w:type="dxa"/>
          </w:tcPr>
          <w:p w14:paraId="7629190D" w14:textId="09EE6A10" w:rsidR="001C4B14" w:rsidRPr="00440305" w:rsidRDefault="001A57F5" w:rsidP="00440305">
            <w:pPr>
              <w:spacing w:after="0" w:line="240" w:lineRule="auto"/>
              <w:rPr>
                <w:b/>
                <w:bCs/>
              </w:rPr>
            </w:pPr>
            <w:r w:rsidRPr="00440305">
              <w:rPr>
                <w:b/>
                <w:bCs/>
              </w:rPr>
              <w:t>Fiabe e Denaro</w:t>
            </w:r>
            <w:r w:rsidR="00440305" w:rsidRPr="00440305">
              <w:rPr>
                <w:b/>
                <w:bCs/>
              </w:rPr>
              <w:t xml:space="preserve"> </w:t>
            </w:r>
            <w:proofErr w:type="spellStart"/>
            <w:r w:rsidR="00440305" w:rsidRPr="00440305">
              <w:rPr>
                <w:b/>
                <w:bCs/>
              </w:rPr>
              <w:t>vol</w:t>
            </w:r>
            <w:proofErr w:type="spellEnd"/>
            <w:r w:rsidR="00440305" w:rsidRPr="00440305">
              <w:rPr>
                <w:b/>
                <w:bCs/>
              </w:rPr>
              <w:t xml:space="preserve"> 1 e </w:t>
            </w:r>
            <w:proofErr w:type="spellStart"/>
            <w:r w:rsidR="00440305" w:rsidRPr="00440305">
              <w:rPr>
                <w:b/>
                <w:bCs/>
              </w:rPr>
              <w:t>vol</w:t>
            </w:r>
            <w:proofErr w:type="spellEnd"/>
            <w:r w:rsidR="00440305" w:rsidRPr="00440305">
              <w:rPr>
                <w:b/>
                <w:bCs/>
              </w:rPr>
              <w:t xml:space="preserve"> 2</w:t>
            </w:r>
          </w:p>
          <w:p w14:paraId="6E3CDCD8" w14:textId="3797D288" w:rsidR="00C40A0A" w:rsidRDefault="00404AB1" w:rsidP="00404AB1">
            <w:pPr>
              <w:spacing w:after="0" w:line="240" w:lineRule="auto"/>
              <w:jc w:val="both"/>
            </w:pPr>
            <w:r>
              <w:t>I due volumi della collana Fiabe e Denaro</w:t>
            </w:r>
            <w:r w:rsidR="00511044">
              <w:t xml:space="preserve"> - </w:t>
            </w:r>
            <w:r>
              <w:t xml:space="preserve">nati dalla collaborazione tra FEduF e  </w:t>
            </w:r>
            <w:r w:rsidR="00511044">
              <w:t xml:space="preserve">il </w:t>
            </w:r>
            <w:r>
              <w:t>Dipartimento di Scienze Economico</w:t>
            </w:r>
            <w:r w:rsidR="00511044">
              <w:t xml:space="preserve"> </w:t>
            </w:r>
            <w:r>
              <w:t xml:space="preserve">Aziendali e Diritto per l’Economia dell’Università di Milano-Bicocca, l’associazione </w:t>
            </w:r>
            <w:proofErr w:type="spellStart"/>
            <w:r>
              <w:t>FarEconomia</w:t>
            </w:r>
            <w:proofErr w:type="spellEnd"/>
            <w:r>
              <w:t xml:space="preserve"> </w:t>
            </w:r>
            <w:r w:rsidR="00E93FA9">
              <w:t xml:space="preserve">e </w:t>
            </w:r>
            <w:r>
              <w:t xml:space="preserve">Pandora Cooperativa Sociale </w:t>
            </w:r>
            <w:proofErr w:type="spellStart"/>
            <w:r>
              <w:t>onlus</w:t>
            </w:r>
            <w:proofErr w:type="spellEnd"/>
            <w:r>
              <w:t xml:space="preserve"> – sono strumenti divulgativi dedicati ai più piccoli per </w:t>
            </w:r>
            <w:r w:rsidR="00E93FA9">
              <w:t xml:space="preserve">stimolare </w:t>
            </w:r>
            <w:r>
              <w:t>l’acquisizione di valori e atteggiamenti responsabili nella gestione del denaro, favorendo una corretta alfabetizzazione economica fin dalla più tenera età. Nel secondo volume pubblicato durante l’emergenza Covid19, i</w:t>
            </w:r>
            <w:r w:rsidR="00E93FA9">
              <w:t xml:space="preserve"> contenuti proposti </w:t>
            </w:r>
            <w:r w:rsidR="00511044">
              <w:t>fanno riferimento anche a</w:t>
            </w:r>
            <w:r w:rsidR="00E93FA9">
              <w:t xml:space="preserve"> </w:t>
            </w:r>
            <w:r>
              <w:t>tematiche soci</w:t>
            </w:r>
            <w:r w:rsidR="00511044">
              <w:t xml:space="preserve">ali </w:t>
            </w:r>
            <w:r>
              <w:t xml:space="preserve">quali sostenibilità, finanza etica, crisi economica e solidarietà. </w:t>
            </w:r>
            <w:r w:rsidR="00C40A0A">
              <w:t xml:space="preserve">Oltre alle fiabe i docenti troveranno all’interno dei volumi schede didattiche con attività da svolgere in classe o a casa. </w:t>
            </w:r>
          </w:p>
          <w:p w14:paraId="524405CD" w14:textId="77777777" w:rsidR="001A57F5" w:rsidRDefault="001A57F5">
            <w:pPr>
              <w:spacing w:after="0" w:line="240" w:lineRule="auto"/>
              <w:jc w:val="both"/>
            </w:pPr>
          </w:p>
          <w:p w14:paraId="7C417F44" w14:textId="77777777" w:rsidR="001A57F5" w:rsidRDefault="001C4B14">
            <w:pPr>
              <w:spacing w:after="0" w:line="240" w:lineRule="auto"/>
              <w:jc w:val="both"/>
            </w:pPr>
            <w:r>
              <w:t xml:space="preserve">Destinatari: scuola dell’infanzia e primaria classi I e II </w:t>
            </w:r>
          </w:p>
          <w:p w14:paraId="0CB85661" w14:textId="77777777" w:rsidR="001A57F5" w:rsidRDefault="001A57F5">
            <w:pPr>
              <w:spacing w:after="0" w:line="240" w:lineRule="auto"/>
              <w:jc w:val="both"/>
            </w:pPr>
          </w:p>
          <w:p w14:paraId="3E7C0127" w14:textId="77777777" w:rsidR="001A57F5" w:rsidRDefault="001C4B14">
            <w:pPr>
              <w:spacing w:after="0" w:line="240" w:lineRule="auto"/>
              <w:jc w:val="both"/>
            </w:pPr>
            <w:r>
              <w:t xml:space="preserve">Ambito territoriale di riferimento: tutto il territorio nazionale </w:t>
            </w:r>
          </w:p>
          <w:p w14:paraId="0FA5F0B3" w14:textId="77777777" w:rsidR="001A57F5" w:rsidRDefault="001A57F5">
            <w:pPr>
              <w:spacing w:after="0" w:line="240" w:lineRule="auto"/>
              <w:jc w:val="both"/>
            </w:pPr>
          </w:p>
          <w:p w14:paraId="5ED1FD22" w14:textId="267646AB" w:rsidR="004608E0" w:rsidRDefault="001C4B14">
            <w:pPr>
              <w:spacing w:after="0" w:line="240" w:lineRule="auto"/>
              <w:jc w:val="both"/>
            </w:pPr>
            <w:r>
              <w:t>Per richiedere copia de</w:t>
            </w:r>
            <w:r w:rsidR="001A57F5">
              <w:t>i</w:t>
            </w:r>
            <w:r>
              <w:t xml:space="preserve"> volum</w:t>
            </w:r>
            <w:r w:rsidR="001A57F5">
              <w:t>i</w:t>
            </w:r>
            <w:r>
              <w:t xml:space="preserve"> scrivere a </w:t>
            </w:r>
            <w:hyperlink r:id="rId11" w:history="1">
              <w:r w:rsidR="00C40A0A" w:rsidRPr="00E85BA5">
                <w:rPr>
                  <w:rStyle w:val="Collegamentoipertestuale"/>
                </w:rPr>
                <w:t>info@feduf.it</w:t>
              </w:r>
            </w:hyperlink>
          </w:p>
          <w:p w14:paraId="643B79F1" w14:textId="5C62289D" w:rsidR="00C40A0A" w:rsidRPr="001A57F5" w:rsidRDefault="00C40A0A">
            <w:pPr>
              <w:spacing w:after="0" w:line="240" w:lineRule="auto"/>
              <w:jc w:val="both"/>
            </w:pPr>
          </w:p>
        </w:tc>
      </w:tr>
      <w:tr w:rsidR="004608E0" w14:paraId="0B1B958B" w14:textId="77777777">
        <w:trPr>
          <w:trHeight w:val="1528"/>
        </w:trPr>
        <w:tc>
          <w:tcPr>
            <w:tcW w:w="2097" w:type="dxa"/>
            <w:vMerge/>
          </w:tcPr>
          <w:p w14:paraId="27D4ED9B" w14:textId="77777777" w:rsidR="004608E0" w:rsidRDefault="004608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14:paraId="0665618F" w14:textId="73064695" w:rsidR="00C40A0A" w:rsidRDefault="00C40A0A" w:rsidP="00C40A0A">
            <w:pPr>
              <w:tabs>
                <w:tab w:val="left" w:pos="425"/>
              </w:tabs>
              <w:spacing w:after="0" w:line="240" w:lineRule="auto"/>
              <w:jc w:val="both"/>
            </w:pPr>
            <w:proofErr w:type="spellStart"/>
            <w:r w:rsidRPr="00440305">
              <w:rPr>
                <w:b/>
                <w:bCs/>
              </w:rPr>
              <w:t>EconomiAscuola</w:t>
            </w:r>
            <w:proofErr w:type="spellEnd"/>
            <w:r w:rsidRPr="00440305">
              <w:rPr>
                <w:b/>
                <w:bCs/>
              </w:rPr>
              <w:t xml:space="preserve"> – KIDS</w:t>
            </w:r>
            <w:r>
              <w:t xml:space="preserve"> il programma stimola nei bambini una riflessione sul “valore” del denaro e sulla necessità di gestirlo responsabilmente, nonché su modelli economici sostenibili quali l’economia civile. </w:t>
            </w:r>
          </w:p>
          <w:p w14:paraId="52CEAB07" w14:textId="77777777" w:rsidR="00C40A0A" w:rsidRDefault="00C40A0A" w:rsidP="00C40A0A">
            <w:pPr>
              <w:tabs>
                <w:tab w:val="left" w:pos="425"/>
              </w:tabs>
              <w:spacing w:after="0" w:line="240" w:lineRule="auto"/>
              <w:jc w:val="both"/>
            </w:pPr>
          </w:p>
          <w:p w14:paraId="465CD939" w14:textId="5D8410C5" w:rsidR="00C40A0A" w:rsidRDefault="00C40A0A" w:rsidP="00C40A0A">
            <w:pPr>
              <w:tabs>
                <w:tab w:val="left" w:pos="425"/>
              </w:tabs>
              <w:spacing w:after="0" w:line="240" w:lineRule="auto"/>
              <w:jc w:val="both"/>
            </w:pPr>
            <w:r>
              <w:t xml:space="preserve">Destinatari: studenti delle scuole primarie </w:t>
            </w:r>
          </w:p>
          <w:p w14:paraId="2E843E9E" w14:textId="77777777" w:rsidR="00C40A0A" w:rsidRDefault="00C40A0A" w:rsidP="00C40A0A">
            <w:pPr>
              <w:tabs>
                <w:tab w:val="left" w:pos="425"/>
              </w:tabs>
              <w:spacing w:after="0" w:line="240" w:lineRule="auto"/>
              <w:jc w:val="both"/>
            </w:pPr>
          </w:p>
          <w:p w14:paraId="10F466E2" w14:textId="7A5C6A09" w:rsidR="004608E0" w:rsidRDefault="00C40A0A" w:rsidP="00C40A0A">
            <w:pPr>
              <w:tabs>
                <w:tab w:val="left" w:pos="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Ambito territoriale di riferimento: nazionale</w:t>
            </w:r>
          </w:p>
        </w:tc>
      </w:tr>
      <w:tr w:rsidR="00C40A0A" w14:paraId="1E0E824A" w14:textId="77777777">
        <w:trPr>
          <w:trHeight w:val="1528"/>
        </w:trPr>
        <w:tc>
          <w:tcPr>
            <w:tcW w:w="2097" w:type="dxa"/>
          </w:tcPr>
          <w:p w14:paraId="5E2DDFB6" w14:textId="77777777" w:rsidR="00C40A0A" w:rsidRDefault="00C40A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14:paraId="409544F8" w14:textId="3983AC8B" w:rsidR="00440305" w:rsidRDefault="00C40A0A" w:rsidP="00440305">
            <w:pPr>
              <w:pStyle w:val="Paragrafoelenco"/>
              <w:spacing w:after="0" w:line="240" w:lineRule="auto"/>
              <w:ind w:left="0"/>
            </w:pPr>
            <w:proofErr w:type="spellStart"/>
            <w:r w:rsidRPr="00440305">
              <w:rPr>
                <w:b/>
                <w:bCs/>
              </w:rPr>
              <w:t>EconomiAscuola</w:t>
            </w:r>
            <w:proofErr w:type="spellEnd"/>
            <w:r w:rsidRPr="00440305">
              <w:rPr>
                <w:b/>
                <w:bCs/>
              </w:rPr>
              <w:t xml:space="preserve"> – JUNIOR</w:t>
            </w:r>
            <w:r>
              <w:t xml:space="preserve"> il programma avvicina i ragazzi ai temi della cittadinanza economica stimolandoli a riflettere sulle principali funzioni della finanza e sul loro impatto nella vita quotidiana delle persone. </w:t>
            </w:r>
          </w:p>
          <w:p w14:paraId="0B7F3128" w14:textId="77777777" w:rsidR="00440305" w:rsidRDefault="00440305" w:rsidP="00440305">
            <w:pPr>
              <w:pStyle w:val="Paragrafoelenco"/>
              <w:spacing w:after="0" w:line="240" w:lineRule="auto"/>
              <w:ind w:left="0"/>
            </w:pPr>
          </w:p>
          <w:p w14:paraId="361FEC73" w14:textId="77777777" w:rsidR="00440305" w:rsidRDefault="00C40A0A" w:rsidP="00440305">
            <w:pPr>
              <w:pStyle w:val="Paragrafoelenco"/>
              <w:spacing w:after="0" w:line="240" w:lineRule="auto"/>
              <w:ind w:left="0"/>
            </w:pPr>
            <w:r>
              <w:t xml:space="preserve">Destinatari: studenti delle scuole secondarie di I grado </w:t>
            </w:r>
          </w:p>
          <w:p w14:paraId="0E1B077E" w14:textId="77777777" w:rsidR="00440305" w:rsidRDefault="00440305" w:rsidP="00440305">
            <w:pPr>
              <w:pStyle w:val="Paragrafoelenco"/>
              <w:spacing w:after="0" w:line="240" w:lineRule="auto"/>
              <w:ind w:left="0"/>
            </w:pPr>
          </w:p>
          <w:p w14:paraId="20EC232F" w14:textId="01BEC1BC" w:rsidR="00C40A0A" w:rsidRDefault="00C40A0A" w:rsidP="00440305">
            <w:pPr>
              <w:pStyle w:val="Paragrafoelenco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Ambito territoriale di riferimento: nazionale</w:t>
            </w:r>
          </w:p>
        </w:tc>
      </w:tr>
      <w:tr w:rsidR="00C40A0A" w14:paraId="0A53464C" w14:textId="77777777">
        <w:trPr>
          <w:trHeight w:val="1528"/>
        </w:trPr>
        <w:tc>
          <w:tcPr>
            <w:tcW w:w="2097" w:type="dxa"/>
          </w:tcPr>
          <w:p w14:paraId="140701CC" w14:textId="77777777" w:rsidR="00C40A0A" w:rsidRDefault="00C40A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14:paraId="673F261F" w14:textId="77777777" w:rsidR="00E04145" w:rsidRDefault="00440305" w:rsidP="00E04145">
            <w:pPr>
              <w:pStyle w:val="Paragrafoelenco"/>
              <w:spacing w:after="0" w:line="240" w:lineRule="auto"/>
              <w:ind w:left="0"/>
            </w:pPr>
            <w:proofErr w:type="spellStart"/>
            <w:r w:rsidRPr="00E04145">
              <w:rPr>
                <w:b/>
                <w:bCs/>
              </w:rPr>
              <w:t>EconomiAscuola</w:t>
            </w:r>
            <w:proofErr w:type="spellEnd"/>
            <w:r w:rsidRPr="00E04145">
              <w:rPr>
                <w:b/>
                <w:bCs/>
              </w:rPr>
              <w:t xml:space="preserve"> – TEENS</w:t>
            </w:r>
            <w:r>
              <w:t xml:space="preserve"> il programma introduce i ragazzi alle tematiche economiche e finanziarie avvicinandoli alla realtà sociale, professionale ed economica che li circonda. </w:t>
            </w:r>
          </w:p>
          <w:p w14:paraId="16ABA4CC" w14:textId="77777777" w:rsidR="00E04145" w:rsidRDefault="00E04145" w:rsidP="00E04145">
            <w:pPr>
              <w:pStyle w:val="Paragrafoelenco"/>
              <w:spacing w:after="0" w:line="240" w:lineRule="auto"/>
              <w:ind w:left="0"/>
            </w:pPr>
          </w:p>
          <w:p w14:paraId="46F6E0E8" w14:textId="77777777" w:rsidR="00E04145" w:rsidRDefault="00440305" w:rsidP="00E04145">
            <w:pPr>
              <w:pStyle w:val="Paragrafoelenco"/>
              <w:spacing w:after="0" w:line="240" w:lineRule="auto"/>
              <w:ind w:left="0"/>
            </w:pPr>
            <w:r>
              <w:t xml:space="preserve">Destinatari: studenti delle scuole secondarie di II grado </w:t>
            </w:r>
          </w:p>
          <w:p w14:paraId="26BA4BF0" w14:textId="77777777" w:rsidR="00E04145" w:rsidRDefault="00E04145" w:rsidP="00E04145">
            <w:pPr>
              <w:pStyle w:val="Paragrafoelenco"/>
              <w:spacing w:after="0" w:line="240" w:lineRule="auto"/>
              <w:ind w:left="0"/>
            </w:pPr>
          </w:p>
          <w:p w14:paraId="6BDCA282" w14:textId="081EF56F" w:rsidR="00C40A0A" w:rsidRDefault="00440305" w:rsidP="00E04145">
            <w:pPr>
              <w:pStyle w:val="Paragrafoelenco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Ambito territoriale di riferimento: nazionale</w:t>
            </w:r>
          </w:p>
        </w:tc>
      </w:tr>
      <w:tr w:rsidR="00C40A0A" w14:paraId="03F2E01D" w14:textId="77777777">
        <w:trPr>
          <w:trHeight w:val="1528"/>
        </w:trPr>
        <w:tc>
          <w:tcPr>
            <w:tcW w:w="2097" w:type="dxa"/>
          </w:tcPr>
          <w:p w14:paraId="0A44F7AF" w14:textId="77777777" w:rsidR="00C40A0A" w:rsidRDefault="00C40A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14:paraId="1E4912B0" w14:textId="5710EEF9" w:rsidR="00E04145" w:rsidRDefault="00440305" w:rsidP="00E04145">
            <w:pPr>
              <w:pStyle w:val="Paragrafoelenco"/>
              <w:spacing w:after="0" w:line="240" w:lineRule="auto"/>
              <w:ind w:left="0"/>
            </w:pPr>
            <w:r w:rsidRPr="00E04145">
              <w:rPr>
                <w:b/>
                <w:bCs/>
              </w:rPr>
              <w:t>“Economia civile – quando i numeri contano e le persone valgono”</w:t>
            </w:r>
            <w:r>
              <w:t xml:space="preserve"> il programma mira</w:t>
            </w:r>
            <w:r w:rsidR="00511044">
              <w:t xml:space="preserve"> </w:t>
            </w:r>
            <w:r>
              <w:t>a diffondere un modello di cittadinanza economica inclusivo, che enfatizza le virtù civili dell’agire economico e tende al bene comune</w:t>
            </w:r>
            <w:r w:rsidR="004419EA">
              <w:t>.</w:t>
            </w:r>
          </w:p>
          <w:p w14:paraId="6E67AA8E" w14:textId="77777777" w:rsidR="00E04145" w:rsidRDefault="00E04145" w:rsidP="00E04145">
            <w:pPr>
              <w:pStyle w:val="Paragrafoelenco"/>
              <w:spacing w:after="0" w:line="240" w:lineRule="auto"/>
              <w:ind w:left="0"/>
            </w:pPr>
          </w:p>
          <w:p w14:paraId="1851FBB0" w14:textId="77777777" w:rsidR="00E04145" w:rsidRDefault="00440305" w:rsidP="00E04145">
            <w:pPr>
              <w:pStyle w:val="Paragrafoelenco"/>
              <w:spacing w:after="0" w:line="240" w:lineRule="auto"/>
              <w:ind w:left="0"/>
            </w:pPr>
            <w:r>
              <w:t>Destinatari: studenti delle scuole secondarie di II grado</w:t>
            </w:r>
          </w:p>
          <w:p w14:paraId="2AFE34F6" w14:textId="77777777" w:rsidR="00E04145" w:rsidRDefault="00E04145" w:rsidP="00E04145">
            <w:pPr>
              <w:pStyle w:val="Paragrafoelenco"/>
              <w:spacing w:after="0" w:line="240" w:lineRule="auto"/>
              <w:ind w:left="0"/>
            </w:pPr>
          </w:p>
          <w:p w14:paraId="12DEAF2C" w14:textId="1C315107" w:rsidR="00C40A0A" w:rsidRDefault="00440305" w:rsidP="00E04145">
            <w:pPr>
              <w:pStyle w:val="Paragrafoelenco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Ambito territoriale di riferimento: nazionale</w:t>
            </w:r>
          </w:p>
        </w:tc>
      </w:tr>
      <w:tr w:rsidR="00C40A0A" w14:paraId="5388A85D" w14:textId="77777777">
        <w:trPr>
          <w:trHeight w:val="1528"/>
        </w:trPr>
        <w:tc>
          <w:tcPr>
            <w:tcW w:w="2097" w:type="dxa"/>
          </w:tcPr>
          <w:p w14:paraId="178C63B2" w14:textId="77777777" w:rsidR="00C40A0A" w:rsidRDefault="00C40A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14:paraId="25C1EC7D" w14:textId="79AA3FC2" w:rsidR="00E21429" w:rsidRDefault="00E21429" w:rsidP="00E04145">
            <w:pPr>
              <w:pStyle w:val="Paragrafoelenco"/>
              <w:spacing w:after="0" w:line="240" w:lineRule="auto"/>
              <w:ind w:left="0"/>
            </w:pPr>
            <w:proofErr w:type="spellStart"/>
            <w:r w:rsidRPr="00E21429">
              <w:rPr>
                <w:b/>
                <w:bCs/>
              </w:rPr>
              <w:t>P</w:t>
            </w:r>
            <w:r w:rsidR="00511044">
              <w:rPr>
                <w:b/>
                <w:bCs/>
              </w:rPr>
              <w:t>ay</w:t>
            </w:r>
            <w:proofErr w:type="spellEnd"/>
            <w:r w:rsidRPr="00E21429">
              <w:rPr>
                <w:b/>
                <w:bCs/>
              </w:rPr>
              <w:t xml:space="preserve"> </w:t>
            </w:r>
            <w:proofErr w:type="spellStart"/>
            <w:r w:rsidRPr="00E21429">
              <w:rPr>
                <w:b/>
                <w:bCs/>
              </w:rPr>
              <w:t>like</w:t>
            </w:r>
            <w:proofErr w:type="spellEnd"/>
            <w:r w:rsidRPr="00E21429">
              <w:rPr>
                <w:b/>
                <w:bCs/>
              </w:rPr>
              <w:t xml:space="preserve"> a Ninja</w:t>
            </w:r>
            <w:r w:rsidR="00440305">
              <w:t xml:space="preserve"> il programma </w:t>
            </w:r>
            <w:r>
              <w:t xml:space="preserve">sviluppato in collaborazione con NEXI </w:t>
            </w:r>
            <w:r w:rsidR="00511044">
              <w:t xml:space="preserve">con l’obiettivo di </w:t>
            </w:r>
            <w:r w:rsidR="00440305">
              <w:t>accrescere l’uso consapevole dei canali digitali</w:t>
            </w:r>
            <w:r w:rsidR="00511044">
              <w:t xml:space="preserve"> e</w:t>
            </w:r>
            <w:r w:rsidR="00440305">
              <w:t xml:space="preserve"> degli strumenti elettronici di pagamento, </w:t>
            </w:r>
            <w:r w:rsidR="00511044">
              <w:t xml:space="preserve">nonché di accrescere </w:t>
            </w:r>
            <w:r w:rsidR="00440305">
              <w:t xml:space="preserve">la sicurezza </w:t>
            </w:r>
            <w:r w:rsidR="00511044">
              <w:t>nelle</w:t>
            </w:r>
            <w:r w:rsidR="00440305">
              <w:t xml:space="preserve"> transazioni online </w:t>
            </w:r>
            <w:r w:rsidR="00511044">
              <w:t xml:space="preserve">e </w:t>
            </w:r>
            <w:r>
              <w:t xml:space="preserve">prevenire il fenomeno del gioco d’azzardo online e del </w:t>
            </w:r>
            <w:proofErr w:type="spellStart"/>
            <w:r>
              <w:t>pay</w:t>
            </w:r>
            <w:proofErr w:type="spellEnd"/>
            <w:r>
              <w:t xml:space="preserve"> to play</w:t>
            </w:r>
          </w:p>
          <w:p w14:paraId="07015166" w14:textId="77777777" w:rsidR="00E21429" w:rsidRDefault="00E21429" w:rsidP="00E04145">
            <w:pPr>
              <w:pStyle w:val="Paragrafoelenco"/>
              <w:spacing w:after="0" w:line="240" w:lineRule="auto"/>
              <w:ind w:left="0"/>
            </w:pPr>
          </w:p>
          <w:p w14:paraId="03CB751C" w14:textId="77777777" w:rsidR="00E21429" w:rsidRDefault="00440305" w:rsidP="00E04145">
            <w:pPr>
              <w:pStyle w:val="Paragrafoelenco"/>
              <w:spacing w:after="0" w:line="240" w:lineRule="auto"/>
              <w:ind w:left="0"/>
            </w:pPr>
            <w:r>
              <w:t xml:space="preserve">Destinatari: studenti delle scuole di tutti i gradi </w:t>
            </w:r>
          </w:p>
          <w:p w14:paraId="6AA0BFEB" w14:textId="77777777" w:rsidR="00E21429" w:rsidRDefault="00E21429" w:rsidP="00E04145">
            <w:pPr>
              <w:pStyle w:val="Paragrafoelenco"/>
              <w:spacing w:after="0" w:line="240" w:lineRule="auto"/>
              <w:ind w:left="0"/>
            </w:pPr>
          </w:p>
          <w:p w14:paraId="7FD96F1D" w14:textId="2F585424" w:rsidR="00C40A0A" w:rsidRDefault="00440305" w:rsidP="00E04145">
            <w:pPr>
              <w:pStyle w:val="Paragrafoelenco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Ambito territoriale di riferimento: nazionale</w:t>
            </w:r>
          </w:p>
        </w:tc>
      </w:tr>
      <w:tr w:rsidR="00440305" w14:paraId="0CF9C04C" w14:textId="77777777">
        <w:trPr>
          <w:trHeight w:val="1528"/>
        </w:trPr>
        <w:tc>
          <w:tcPr>
            <w:tcW w:w="2097" w:type="dxa"/>
          </w:tcPr>
          <w:p w14:paraId="49BCD3F4" w14:textId="77777777" w:rsidR="00440305" w:rsidRDefault="004403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14:paraId="17856F36" w14:textId="117F2B6E" w:rsidR="00E04145" w:rsidRDefault="00440305" w:rsidP="00E04145">
            <w:pPr>
              <w:pStyle w:val="Paragrafoelenco"/>
              <w:spacing w:after="0" w:line="240" w:lineRule="auto"/>
              <w:ind w:left="0"/>
            </w:pPr>
            <w:r w:rsidRPr="00E04145">
              <w:rPr>
                <w:b/>
                <w:bCs/>
              </w:rPr>
              <w:t>Risparmiamo il pianeta</w:t>
            </w:r>
            <w:r>
              <w:t xml:space="preserve"> il programma propone </w:t>
            </w:r>
            <w:r w:rsidR="001C3649">
              <w:t xml:space="preserve">contenuti e attività inerenti </w:t>
            </w:r>
            <w:r>
              <w:t xml:space="preserve">lo sviluppo e l’economia sostenibili, la tutela delle risorse e il risparmio, la lotta allo spreco </w:t>
            </w:r>
            <w:r w:rsidR="001C3649">
              <w:t>e la finanza etica.</w:t>
            </w:r>
          </w:p>
          <w:p w14:paraId="57B01FC3" w14:textId="77777777" w:rsidR="00E04145" w:rsidRDefault="00E04145" w:rsidP="00E04145">
            <w:pPr>
              <w:pStyle w:val="Paragrafoelenco"/>
              <w:spacing w:after="0" w:line="240" w:lineRule="auto"/>
              <w:ind w:left="0"/>
            </w:pPr>
          </w:p>
          <w:p w14:paraId="7BEEBDD6" w14:textId="77777777" w:rsidR="00E21429" w:rsidRDefault="00440305" w:rsidP="00E04145">
            <w:pPr>
              <w:pStyle w:val="Paragrafoelenco"/>
              <w:spacing w:after="0" w:line="240" w:lineRule="auto"/>
              <w:ind w:left="0"/>
            </w:pPr>
            <w:r>
              <w:t xml:space="preserve">Destinatari: studenti delle scuole di tutti i gradi </w:t>
            </w:r>
          </w:p>
          <w:p w14:paraId="3A8DF037" w14:textId="77777777" w:rsidR="00E21429" w:rsidRDefault="00E21429" w:rsidP="00E04145">
            <w:pPr>
              <w:pStyle w:val="Paragrafoelenco"/>
              <w:spacing w:after="0" w:line="240" w:lineRule="auto"/>
              <w:ind w:left="0"/>
            </w:pPr>
          </w:p>
          <w:p w14:paraId="6C1C190C" w14:textId="10F5A37F" w:rsidR="00440305" w:rsidRDefault="00440305" w:rsidP="00E04145">
            <w:pPr>
              <w:pStyle w:val="Paragrafoelenco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Ambito territoriale di riferimento: nazionale</w:t>
            </w:r>
          </w:p>
        </w:tc>
      </w:tr>
      <w:tr w:rsidR="00440305" w14:paraId="377C543A" w14:textId="77777777">
        <w:trPr>
          <w:trHeight w:val="1528"/>
        </w:trPr>
        <w:tc>
          <w:tcPr>
            <w:tcW w:w="2097" w:type="dxa"/>
          </w:tcPr>
          <w:p w14:paraId="2EE27347" w14:textId="77777777" w:rsidR="00440305" w:rsidRDefault="004403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14:paraId="4236E085" w14:textId="7F79EFB2" w:rsidR="00440305" w:rsidRPr="001C3649" w:rsidRDefault="00440305" w:rsidP="00E04145">
            <w:pPr>
              <w:pStyle w:val="Paragrafoelenco"/>
              <w:spacing w:after="0" w:line="240" w:lineRule="auto"/>
              <w:ind w:left="0"/>
              <w:rPr>
                <w:rFonts w:cstheme="minorHAnsi"/>
                <w:b/>
                <w:bCs/>
              </w:rPr>
            </w:pPr>
            <w:r w:rsidRPr="00013BFD">
              <w:rPr>
                <w:rFonts w:cstheme="minorHAnsi"/>
                <w:b/>
                <w:bCs/>
                <w:highlight w:val="yellow"/>
              </w:rPr>
              <w:t>Percorsi per le competenze trasversali e l’orientamento PCTO</w:t>
            </w:r>
          </w:p>
          <w:p w14:paraId="335757C3" w14:textId="3EB4F4D4" w:rsidR="00440305" w:rsidRPr="001C3649" w:rsidRDefault="00440305" w:rsidP="00E04145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</w:rPr>
            </w:pPr>
            <w:r w:rsidRPr="001C3649">
              <w:rPr>
                <w:rFonts w:cstheme="minorHAnsi"/>
                <w:b/>
                <w:bCs/>
              </w:rPr>
              <w:t>Che impresa ragazzi!</w:t>
            </w:r>
            <w:r w:rsidRPr="001C3649">
              <w:rPr>
                <w:rFonts w:cstheme="minorHAnsi"/>
              </w:rPr>
              <w:t xml:space="preserve"> &gt; il percorso si articola in tre fasi: i) </w:t>
            </w:r>
            <w:r w:rsidR="001C3649">
              <w:rPr>
                <w:rFonts w:cstheme="minorHAnsi"/>
              </w:rPr>
              <w:t>a</w:t>
            </w:r>
            <w:r w:rsidRPr="001C3649">
              <w:rPr>
                <w:rFonts w:cstheme="minorHAnsi"/>
              </w:rPr>
              <w:t>pprendimento in e</w:t>
            </w:r>
            <w:r w:rsidR="00013BFD">
              <w:rPr>
                <w:rFonts w:cstheme="minorHAnsi"/>
              </w:rPr>
              <w:t>-</w:t>
            </w:r>
            <w:r w:rsidRPr="001C3649">
              <w:rPr>
                <w:rFonts w:cstheme="minorHAnsi"/>
              </w:rPr>
              <w:t>learni</w:t>
            </w:r>
            <w:r w:rsidR="001C3649">
              <w:rPr>
                <w:rFonts w:cstheme="minorHAnsi"/>
              </w:rPr>
              <w:t>n</w:t>
            </w:r>
            <w:r w:rsidRPr="001C3649">
              <w:rPr>
                <w:rFonts w:cstheme="minorHAnsi"/>
              </w:rPr>
              <w:t xml:space="preserve">g su piattaforma; ii) </w:t>
            </w:r>
            <w:r w:rsidR="001C3649">
              <w:rPr>
                <w:rFonts w:cstheme="minorHAnsi"/>
              </w:rPr>
              <w:t>p</w:t>
            </w:r>
            <w:r w:rsidRPr="001C3649">
              <w:rPr>
                <w:rFonts w:cstheme="minorHAnsi"/>
              </w:rPr>
              <w:t>artecipazione d</w:t>
            </w:r>
            <w:r w:rsidR="001C3649">
              <w:rPr>
                <w:rFonts w:cstheme="minorHAnsi"/>
              </w:rPr>
              <w:t>ella</w:t>
            </w:r>
            <w:r w:rsidRPr="001C3649">
              <w:rPr>
                <w:rFonts w:cstheme="minorHAnsi"/>
              </w:rPr>
              <w:t xml:space="preserve"> classe agli incontri con il tutor ;iii) </w:t>
            </w:r>
            <w:r w:rsidR="001C3649">
              <w:rPr>
                <w:rFonts w:cstheme="minorHAnsi"/>
              </w:rPr>
              <w:t>r</w:t>
            </w:r>
            <w:r w:rsidRPr="001C3649">
              <w:rPr>
                <w:rFonts w:cstheme="minorHAnsi"/>
              </w:rPr>
              <w:t>ealizzazione</w:t>
            </w:r>
            <w:r w:rsidR="00E21429" w:rsidRPr="001C3649">
              <w:rPr>
                <w:rFonts w:cstheme="minorHAnsi"/>
              </w:rPr>
              <w:t xml:space="preserve"> </w:t>
            </w:r>
            <w:r w:rsidRPr="001C3649">
              <w:rPr>
                <w:rFonts w:cstheme="minorHAnsi"/>
              </w:rPr>
              <w:t>di un progetto imprenditoriale sostenibile</w:t>
            </w:r>
          </w:p>
          <w:p w14:paraId="0F8F3745" w14:textId="77777777" w:rsidR="00440305" w:rsidRPr="001C3649" w:rsidRDefault="00440305" w:rsidP="00E04145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</w:rPr>
            </w:pPr>
            <w:r w:rsidRPr="001C3649">
              <w:rPr>
                <w:rFonts w:cstheme="minorHAnsi"/>
                <w:b/>
                <w:bCs/>
              </w:rPr>
              <w:t>Pronti, Lavoro…VIA!</w:t>
            </w:r>
            <w:r w:rsidRPr="001C3649">
              <w:rPr>
                <w:rFonts w:cstheme="minorHAnsi"/>
              </w:rPr>
              <w:t xml:space="preserve"> &gt; il percorso costituisce un primo avvicinamento al</w:t>
            </w:r>
          </w:p>
          <w:p w14:paraId="24369410" w14:textId="3CF24C27" w:rsidR="00440305" w:rsidRPr="001C3649" w:rsidRDefault="00440305" w:rsidP="00E04145">
            <w:pPr>
              <w:pStyle w:val="Paragrafoelenco"/>
              <w:spacing w:after="0" w:line="240" w:lineRule="auto"/>
              <w:rPr>
                <w:rFonts w:cstheme="minorHAnsi"/>
              </w:rPr>
            </w:pPr>
            <w:r w:rsidRPr="001C3649">
              <w:rPr>
                <w:rFonts w:cstheme="minorHAnsi"/>
              </w:rPr>
              <w:t>mondo del lavoro</w:t>
            </w:r>
            <w:r w:rsidR="001C3649">
              <w:rPr>
                <w:rFonts w:cstheme="minorHAnsi"/>
              </w:rPr>
              <w:t>, a</w:t>
            </w:r>
            <w:r w:rsidRPr="001C3649">
              <w:rPr>
                <w:rFonts w:cstheme="minorHAnsi"/>
              </w:rPr>
              <w:t xml:space="preserve">lla previdenza, </w:t>
            </w:r>
            <w:r w:rsidR="001C3649">
              <w:rPr>
                <w:rFonts w:cstheme="minorHAnsi"/>
              </w:rPr>
              <w:t xml:space="preserve">alla gestione del </w:t>
            </w:r>
            <w:r w:rsidRPr="001C3649">
              <w:rPr>
                <w:rFonts w:cstheme="minorHAnsi"/>
              </w:rPr>
              <w:t>rischi</w:t>
            </w:r>
            <w:r w:rsidR="001C3649">
              <w:rPr>
                <w:rFonts w:cstheme="minorHAnsi"/>
              </w:rPr>
              <w:t>o</w:t>
            </w:r>
            <w:r w:rsidRPr="001C3649">
              <w:rPr>
                <w:rFonts w:cstheme="minorHAnsi"/>
              </w:rPr>
              <w:t xml:space="preserve"> e </w:t>
            </w:r>
            <w:r w:rsidR="001C3649">
              <w:rPr>
                <w:rFonts w:cstheme="minorHAnsi"/>
              </w:rPr>
              <w:t>all’</w:t>
            </w:r>
            <w:r w:rsidRPr="001C3649">
              <w:rPr>
                <w:rFonts w:cstheme="minorHAnsi"/>
              </w:rPr>
              <w:t>assicurazion</w:t>
            </w:r>
            <w:r w:rsidR="001C3649">
              <w:rPr>
                <w:rFonts w:cstheme="minorHAnsi"/>
              </w:rPr>
              <w:t>e grazie al contributo di Unipol Sai</w:t>
            </w:r>
            <w:r w:rsidRPr="001C3649">
              <w:rPr>
                <w:rFonts w:cstheme="minorHAnsi"/>
              </w:rPr>
              <w:t xml:space="preserve">, anche in ottica di orientamento e inserimento nelle dinamiche sociali e professionali. </w:t>
            </w:r>
            <w:r w:rsidR="001C3649">
              <w:rPr>
                <w:rFonts w:cstheme="minorHAnsi"/>
              </w:rPr>
              <w:t>In</w:t>
            </w:r>
            <w:r w:rsidRPr="001C3649">
              <w:rPr>
                <w:rFonts w:cstheme="minorHAnsi"/>
              </w:rPr>
              <w:t xml:space="preserve"> collaborazione con </w:t>
            </w:r>
            <w:proofErr w:type="spellStart"/>
            <w:r w:rsidRPr="001C3649">
              <w:rPr>
                <w:rFonts w:cstheme="minorHAnsi"/>
              </w:rPr>
              <w:t>Unimpiego</w:t>
            </w:r>
            <w:proofErr w:type="spellEnd"/>
            <w:r w:rsidRPr="001C3649">
              <w:rPr>
                <w:rFonts w:cstheme="minorHAnsi"/>
              </w:rPr>
              <w:t xml:space="preserve"> viene inoltre offerta la possibilità agli studenti più meritevoli di compilare un format per inserire il proprio curriculum in un network aziendale.</w:t>
            </w:r>
          </w:p>
          <w:p w14:paraId="575EE3E7" w14:textId="77777777" w:rsidR="00440305" w:rsidRPr="001C3649" w:rsidRDefault="00440305" w:rsidP="00E04145">
            <w:pPr>
              <w:pStyle w:val="Paragrafoelenco"/>
              <w:spacing w:after="0" w:line="240" w:lineRule="auto"/>
              <w:rPr>
                <w:rFonts w:cstheme="minorHAnsi"/>
              </w:rPr>
            </w:pPr>
          </w:p>
          <w:p w14:paraId="1E3660C7" w14:textId="77777777" w:rsidR="00440305" w:rsidRPr="001C3649" w:rsidRDefault="00440305" w:rsidP="00E04145">
            <w:pPr>
              <w:spacing w:after="0" w:line="240" w:lineRule="auto"/>
              <w:rPr>
                <w:rFonts w:cstheme="minorHAnsi"/>
              </w:rPr>
            </w:pPr>
            <w:r w:rsidRPr="001C3649">
              <w:rPr>
                <w:rFonts w:cstheme="minorHAnsi"/>
              </w:rPr>
              <w:t xml:space="preserve">Destinatari: studenti delle scuole secondarie di II grado </w:t>
            </w:r>
          </w:p>
          <w:p w14:paraId="47F47C57" w14:textId="77777777" w:rsidR="00440305" w:rsidRPr="001C3649" w:rsidRDefault="00440305" w:rsidP="00E04145">
            <w:pPr>
              <w:spacing w:after="0" w:line="240" w:lineRule="auto"/>
              <w:rPr>
                <w:rFonts w:cstheme="minorHAnsi"/>
              </w:rPr>
            </w:pPr>
          </w:p>
          <w:p w14:paraId="406D2DA1" w14:textId="272B6CAA" w:rsidR="00440305" w:rsidRPr="00440305" w:rsidRDefault="00440305" w:rsidP="00E041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3649">
              <w:rPr>
                <w:rFonts w:cstheme="minorHAnsi"/>
              </w:rPr>
              <w:t>Ambito territoriale di riferimento: nazionale</w:t>
            </w:r>
          </w:p>
        </w:tc>
        <w:bookmarkStart w:id="0" w:name="_GoBack"/>
        <w:bookmarkEnd w:id="0"/>
      </w:tr>
      <w:tr w:rsidR="00440305" w14:paraId="6489ECA5" w14:textId="77777777">
        <w:trPr>
          <w:trHeight w:val="1528"/>
        </w:trPr>
        <w:tc>
          <w:tcPr>
            <w:tcW w:w="2097" w:type="dxa"/>
          </w:tcPr>
          <w:p w14:paraId="52843EAC" w14:textId="77777777" w:rsidR="00440305" w:rsidRDefault="004403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14:paraId="57757CED" w14:textId="77777777" w:rsidR="00440305" w:rsidRPr="00E21429" w:rsidRDefault="00440305" w:rsidP="00E04145">
            <w:pPr>
              <w:pStyle w:val="Paragrafoelenco"/>
              <w:spacing w:after="0" w:line="240" w:lineRule="auto"/>
              <w:ind w:left="0"/>
              <w:rPr>
                <w:b/>
                <w:bCs/>
              </w:rPr>
            </w:pPr>
            <w:r w:rsidRPr="00E21429">
              <w:rPr>
                <w:b/>
                <w:bCs/>
              </w:rPr>
              <w:t xml:space="preserve">Lezioni plenarie/eventi/conferenze su temi di cittadinanza economica. </w:t>
            </w:r>
          </w:p>
          <w:p w14:paraId="15A88A5F" w14:textId="77777777" w:rsidR="00440305" w:rsidRDefault="00440305" w:rsidP="00E04145">
            <w:pPr>
              <w:pStyle w:val="Paragrafoelenco"/>
              <w:spacing w:after="0" w:line="240" w:lineRule="auto"/>
              <w:ind w:left="0"/>
            </w:pPr>
          </w:p>
          <w:p w14:paraId="592D42C3" w14:textId="77777777" w:rsidR="00440305" w:rsidRDefault="00440305" w:rsidP="00E04145">
            <w:pPr>
              <w:pStyle w:val="Paragrafoelenco"/>
              <w:spacing w:after="0" w:line="240" w:lineRule="auto"/>
              <w:ind w:left="0"/>
            </w:pPr>
            <w:r>
              <w:t xml:space="preserve">Tra i più rilevanti si segnalano: </w:t>
            </w:r>
          </w:p>
          <w:p w14:paraId="2E4B629B" w14:textId="77777777" w:rsidR="00440305" w:rsidRDefault="00440305" w:rsidP="00E04145">
            <w:pPr>
              <w:pStyle w:val="Paragrafoelenco"/>
              <w:spacing w:after="0" w:line="240" w:lineRule="auto"/>
              <w:ind w:left="0"/>
            </w:pPr>
            <w:r>
              <w:t xml:space="preserve">- gli eventi del mese dell’educazione finanziaria (ottobre 2020) </w:t>
            </w:r>
          </w:p>
          <w:p w14:paraId="04D20B97" w14:textId="77777777" w:rsidR="00440305" w:rsidRDefault="00440305" w:rsidP="00E04145">
            <w:pPr>
              <w:pStyle w:val="Paragrafoelenco"/>
              <w:spacing w:after="0" w:line="240" w:lineRule="auto"/>
              <w:ind w:left="0"/>
            </w:pPr>
            <w:r>
              <w:t xml:space="preserve">- le conferenze di educazione finanziaria per le scuole del Salone dei Pagamenti (novembre 2020) </w:t>
            </w:r>
          </w:p>
          <w:p w14:paraId="3A110435" w14:textId="77777777" w:rsidR="00440305" w:rsidRDefault="00440305" w:rsidP="00E04145">
            <w:pPr>
              <w:pStyle w:val="Paragrafoelenco"/>
              <w:spacing w:after="0" w:line="240" w:lineRule="auto"/>
              <w:ind w:left="0"/>
            </w:pPr>
            <w:r>
              <w:t xml:space="preserve">- la finale nazionale dello European Money Quiz (marzo 2021) </w:t>
            </w:r>
          </w:p>
          <w:p w14:paraId="278F75BE" w14:textId="77777777" w:rsidR="00440305" w:rsidRDefault="00440305" w:rsidP="00E04145">
            <w:pPr>
              <w:pStyle w:val="Paragrafoelenco"/>
              <w:spacing w:after="0" w:line="240" w:lineRule="auto"/>
              <w:ind w:left="0"/>
            </w:pPr>
          </w:p>
          <w:p w14:paraId="60A1E78F" w14:textId="05207061" w:rsidR="00E21429" w:rsidRDefault="00440305" w:rsidP="00E04145">
            <w:pPr>
              <w:pStyle w:val="Paragrafoelenco"/>
              <w:spacing w:after="0" w:line="240" w:lineRule="auto"/>
              <w:ind w:left="0"/>
            </w:pPr>
            <w:r>
              <w:t xml:space="preserve">Per conoscere il calendario delle manifestazioni su tutto il territorio nazionale è possibile consultare il sito </w:t>
            </w:r>
            <w:hyperlink r:id="rId12" w:history="1">
              <w:r w:rsidR="00E21429" w:rsidRPr="00E85BA5">
                <w:rPr>
                  <w:rStyle w:val="Collegamentoipertestuale"/>
                </w:rPr>
                <w:t>www.economiascuola.it</w:t>
              </w:r>
            </w:hyperlink>
            <w:r>
              <w:t xml:space="preserve"> </w:t>
            </w:r>
          </w:p>
          <w:p w14:paraId="58EEE2C7" w14:textId="77777777" w:rsidR="00E21429" w:rsidRDefault="00E21429" w:rsidP="00E04145">
            <w:pPr>
              <w:pStyle w:val="Paragrafoelenco"/>
              <w:spacing w:after="0" w:line="240" w:lineRule="auto"/>
              <w:ind w:left="0"/>
            </w:pPr>
          </w:p>
          <w:p w14:paraId="1DB1D5F5" w14:textId="77777777" w:rsidR="00E21429" w:rsidRDefault="00440305" w:rsidP="00E04145">
            <w:pPr>
              <w:pStyle w:val="Paragrafoelenco"/>
              <w:spacing w:after="0" w:line="240" w:lineRule="auto"/>
              <w:ind w:left="0"/>
            </w:pPr>
            <w:r>
              <w:t xml:space="preserve">Destinatari: studenti delle scuole di ogni grado </w:t>
            </w:r>
          </w:p>
          <w:p w14:paraId="593CAD82" w14:textId="77777777" w:rsidR="00E21429" w:rsidRDefault="00E21429" w:rsidP="00E04145">
            <w:pPr>
              <w:pStyle w:val="Paragrafoelenco"/>
              <w:spacing w:after="0" w:line="240" w:lineRule="auto"/>
              <w:ind w:left="0"/>
            </w:pPr>
          </w:p>
          <w:p w14:paraId="36653AB4" w14:textId="4A69D5D2" w:rsidR="00440305" w:rsidRDefault="00440305" w:rsidP="00E04145">
            <w:pPr>
              <w:pStyle w:val="Paragrafoelenco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Ambito territoriale di riferimento: nazionale</w:t>
            </w:r>
          </w:p>
        </w:tc>
      </w:tr>
      <w:tr w:rsidR="004608E0" w14:paraId="271D4A85" w14:textId="77777777">
        <w:tc>
          <w:tcPr>
            <w:tcW w:w="2097" w:type="dxa"/>
          </w:tcPr>
          <w:p w14:paraId="3C44A16C" w14:textId="77777777" w:rsidR="004608E0" w:rsidRDefault="003A72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CONTATTI</w:t>
            </w:r>
          </w:p>
        </w:tc>
        <w:tc>
          <w:tcPr>
            <w:tcW w:w="7934" w:type="dxa"/>
          </w:tcPr>
          <w:p w14:paraId="2FF18F29" w14:textId="3C6BB063" w:rsidR="004608E0" w:rsidRPr="001C3649" w:rsidRDefault="003A72E6" w:rsidP="001C3649">
            <w:pPr>
              <w:tabs>
                <w:tab w:val="left" w:pos="425"/>
              </w:tabs>
              <w:spacing w:after="0" w:line="240" w:lineRule="auto"/>
              <w:jc w:val="both"/>
              <w:rPr>
                <w:rFonts w:cstheme="minorHAnsi"/>
              </w:rPr>
            </w:pPr>
            <w:r w:rsidRPr="00013BFD">
              <w:rPr>
                <w:rFonts w:cstheme="minorHAnsi"/>
                <w:b/>
              </w:rPr>
              <w:t xml:space="preserve">Sito web: </w:t>
            </w:r>
            <w:r w:rsidR="00E04145" w:rsidRPr="00013BFD">
              <w:rPr>
                <w:rFonts w:cstheme="minorHAnsi"/>
                <w:b/>
              </w:rPr>
              <w:t>www.economiascuola.it</w:t>
            </w:r>
          </w:p>
          <w:p w14:paraId="6C78C811" w14:textId="77777777" w:rsidR="004608E0" w:rsidRPr="001C3649" w:rsidRDefault="004608E0">
            <w:pPr>
              <w:pStyle w:val="Paragrafoelenco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  <w:p w14:paraId="70A01415" w14:textId="554760F0" w:rsidR="004608E0" w:rsidRPr="001C3649" w:rsidRDefault="003A72E6" w:rsidP="001C3649">
            <w:pPr>
              <w:tabs>
                <w:tab w:val="left" w:pos="425"/>
              </w:tabs>
              <w:spacing w:after="0" w:line="240" w:lineRule="auto"/>
              <w:jc w:val="both"/>
              <w:rPr>
                <w:rFonts w:cstheme="minorHAnsi"/>
              </w:rPr>
            </w:pPr>
            <w:r w:rsidRPr="001C3649">
              <w:rPr>
                <w:rFonts w:cstheme="minorHAnsi"/>
                <w:b/>
              </w:rPr>
              <w:t>Referente</w:t>
            </w:r>
            <w:r w:rsidRPr="001C3649">
              <w:rPr>
                <w:rFonts w:cstheme="minorHAnsi"/>
              </w:rPr>
              <w:t xml:space="preserve">: </w:t>
            </w:r>
            <w:r w:rsidR="00E04145" w:rsidRPr="001C3649">
              <w:rPr>
                <w:rFonts w:cstheme="minorHAnsi"/>
              </w:rPr>
              <w:t>Laura Ranca</w:t>
            </w:r>
          </w:p>
          <w:p w14:paraId="5B1C033B" w14:textId="77777777" w:rsidR="004608E0" w:rsidRPr="001C3649" w:rsidRDefault="004608E0">
            <w:pPr>
              <w:pStyle w:val="Paragrafoelenco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  <w:p w14:paraId="5CB4E1F9" w14:textId="72476538" w:rsidR="004608E0" w:rsidRPr="001C3649" w:rsidRDefault="003A72E6" w:rsidP="001C3649">
            <w:pPr>
              <w:tabs>
                <w:tab w:val="left" w:pos="425"/>
              </w:tabs>
              <w:spacing w:after="0" w:line="240" w:lineRule="auto"/>
              <w:jc w:val="both"/>
              <w:rPr>
                <w:rFonts w:cstheme="minorHAnsi"/>
              </w:rPr>
            </w:pPr>
            <w:r w:rsidRPr="001C3649">
              <w:rPr>
                <w:rFonts w:cstheme="minorHAnsi"/>
                <w:b/>
              </w:rPr>
              <w:t>Email</w:t>
            </w:r>
            <w:r w:rsidRPr="001C3649">
              <w:rPr>
                <w:rFonts w:cstheme="minorHAnsi"/>
              </w:rPr>
              <w:t xml:space="preserve">: </w:t>
            </w:r>
            <w:r w:rsidR="00E04145" w:rsidRPr="001C3649">
              <w:rPr>
                <w:rFonts w:cstheme="minorHAnsi"/>
              </w:rPr>
              <w:t>scuola@feduf.it</w:t>
            </w:r>
          </w:p>
          <w:p w14:paraId="224DEABF" w14:textId="4CED5BA5" w:rsidR="004608E0" w:rsidRPr="001C3649" w:rsidRDefault="004608E0">
            <w:pPr>
              <w:pStyle w:val="Paragrafoelenco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  <w:p w14:paraId="22FE02B6" w14:textId="17B36A9C" w:rsidR="003D3D56" w:rsidRDefault="003D3D56">
            <w:pPr>
              <w:pStyle w:val="Paragrafoelenco"/>
              <w:spacing w:after="0" w:line="240" w:lineRule="auto"/>
              <w:ind w:left="0"/>
              <w:jc w:val="both"/>
              <w:rPr>
                <w:rFonts w:cstheme="minorHAnsi"/>
              </w:rPr>
            </w:pPr>
            <w:r w:rsidRPr="001C3649">
              <w:rPr>
                <w:rFonts w:cstheme="minorHAnsi"/>
              </w:rPr>
              <w:t xml:space="preserve">Si segnala che la FEduF ha </w:t>
            </w:r>
            <w:r w:rsidR="001C3649">
              <w:rPr>
                <w:rFonts w:cstheme="minorHAnsi"/>
              </w:rPr>
              <w:t xml:space="preserve">impostato </w:t>
            </w:r>
            <w:r w:rsidRPr="001C3649">
              <w:rPr>
                <w:rFonts w:cstheme="minorHAnsi"/>
              </w:rPr>
              <w:t xml:space="preserve">la propria offerta didattica </w:t>
            </w:r>
            <w:r w:rsidR="006F0BBD">
              <w:rPr>
                <w:rFonts w:cstheme="minorHAnsi"/>
              </w:rPr>
              <w:t xml:space="preserve">sopra descritta </w:t>
            </w:r>
            <w:r w:rsidRPr="001C3649">
              <w:rPr>
                <w:rFonts w:cstheme="minorHAnsi"/>
              </w:rPr>
              <w:t xml:space="preserve">per essere fruita </w:t>
            </w:r>
            <w:r w:rsidR="001C3649">
              <w:rPr>
                <w:rFonts w:cstheme="minorHAnsi"/>
              </w:rPr>
              <w:t xml:space="preserve">dalle scuole anche </w:t>
            </w:r>
            <w:r w:rsidRPr="001C3649">
              <w:rPr>
                <w:rFonts w:cstheme="minorHAnsi"/>
              </w:rPr>
              <w:t xml:space="preserve">in modalità a distanza </w:t>
            </w:r>
            <w:hyperlink r:id="rId13" w:history="1">
              <w:r w:rsidRPr="001C3649">
                <w:rPr>
                  <w:rStyle w:val="Collegamentoipertestuale"/>
                  <w:rFonts w:cstheme="minorHAnsi"/>
                </w:rPr>
                <w:t>http://www.feduf.it/container/scuole/didattica-a-distanza</w:t>
              </w:r>
            </w:hyperlink>
            <w:r w:rsidRPr="001C3649">
              <w:rPr>
                <w:rFonts w:cstheme="minorHAnsi"/>
              </w:rPr>
              <w:t xml:space="preserve"> Oltre ai materiali disponibili online </w:t>
            </w:r>
            <w:r w:rsidR="001C3649">
              <w:rPr>
                <w:rFonts w:cstheme="minorHAnsi"/>
              </w:rPr>
              <w:t>è</w:t>
            </w:r>
            <w:r w:rsidRPr="001C3649">
              <w:rPr>
                <w:rFonts w:cstheme="minorHAnsi"/>
              </w:rPr>
              <w:t xml:space="preserve"> possibile richiedere il supporto della FEduF per lo svolgimento di lezioni online e coinvolgere gli studenti in attività di </w:t>
            </w:r>
            <w:proofErr w:type="spellStart"/>
            <w:r w:rsidRPr="001C3649">
              <w:rPr>
                <w:rFonts w:cstheme="minorHAnsi"/>
              </w:rPr>
              <w:t>gamification</w:t>
            </w:r>
            <w:proofErr w:type="spellEnd"/>
            <w:r w:rsidRPr="001C3649">
              <w:rPr>
                <w:rFonts w:cstheme="minorHAnsi"/>
              </w:rPr>
              <w:t xml:space="preserve"> per favorire un </w:t>
            </w:r>
            <w:r w:rsidRPr="001C3649">
              <w:rPr>
                <w:rFonts w:cstheme="minorHAnsi"/>
              </w:rPr>
              <w:lastRenderedPageBreak/>
              <w:t xml:space="preserve">apprendimento partecipato. </w:t>
            </w:r>
          </w:p>
          <w:p w14:paraId="23AC5BDA" w14:textId="77777777" w:rsidR="001C3649" w:rsidRPr="001C3649" w:rsidRDefault="001C3649">
            <w:pPr>
              <w:pStyle w:val="Paragrafoelenco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  <w:p w14:paraId="347CA9D0" w14:textId="663AEBFF" w:rsidR="003D3D56" w:rsidRPr="001C3649" w:rsidRDefault="003D3D56">
            <w:pPr>
              <w:pStyle w:val="Paragrafoelenco"/>
              <w:spacing w:after="0" w:line="240" w:lineRule="auto"/>
              <w:ind w:left="0"/>
              <w:jc w:val="both"/>
              <w:rPr>
                <w:rFonts w:cstheme="minorHAnsi"/>
              </w:rPr>
            </w:pPr>
            <w:r w:rsidRPr="001C3649">
              <w:rPr>
                <w:rFonts w:cstheme="minorHAnsi"/>
              </w:rPr>
              <w:t xml:space="preserve">Per </w:t>
            </w:r>
            <w:r w:rsidR="001C3649">
              <w:rPr>
                <w:rFonts w:cstheme="minorHAnsi"/>
              </w:rPr>
              <w:t xml:space="preserve">maggiori </w:t>
            </w:r>
            <w:r w:rsidRPr="001C3649">
              <w:rPr>
                <w:rFonts w:cstheme="minorHAnsi"/>
              </w:rPr>
              <w:t>informazioni scuola@feduf.it</w:t>
            </w:r>
          </w:p>
          <w:p w14:paraId="74345896" w14:textId="77777777" w:rsidR="003D3D56" w:rsidRPr="001C3649" w:rsidRDefault="003D3D56">
            <w:pPr>
              <w:pStyle w:val="Paragrafoelenco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  <w:p w14:paraId="22335A56" w14:textId="77777777" w:rsidR="004608E0" w:rsidRPr="001C3649" w:rsidRDefault="004608E0">
            <w:pPr>
              <w:pStyle w:val="Paragrafoelenco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</w:tr>
      <w:tr w:rsidR="004608E0" w14:paraId="0385AD1B" w14:textId="77777777">
        <w:tc>
          <w:tcPr>
            <w:tcW w:w="2097" w:type="dxa"/>
          </w:tcPr>
          <w:p w14:paraId="29C0896A" w14:textId="77777777" w:rsidR="004608E0" w:rsidRDefault="003A72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MATERIALI</w:t>
            </w:r>
          </w:p>
        </w:tc>
        <w:tc>
          <w:tcPr>
            <w:tcW w:w="7934" w:type="dxa"/>
          </w:tcPr>
          <w:p w14:paraId="484DA571" w14:textId="0DB0A66D" w:rsidR="00E21429" w:rsidRPr="001C3649" w:rsidRDefault="00E21429" w:rsidP="00C40A0A">
            <w:pPr>
              <w:tabs>
                <w:tab w:val="left" w:pos="425"/>
              </w:tabs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  <w:r w:rsidRPr="001C3649">
              <w:rPr>
                <w:rFonts w:cstheme="minorHAnsi"/>
                <w:b/>
                <w:bCs/>
              </w:rPr>
              <w:t>F</w:t>
            </w:r>
            <w:r w:rsidR="003D3D56" w:rsidRPr="001C3649">
              <w:rPr>
                <w:rFonts w:cstheme="minorHAnsi"/>
                <w:b/>
                <w:bCs/>
              </w:rPr>
              <w:t>iabe e Denaro</w:t>
            </w:r>
          </w:p>
          <w:p w14:paraId="00DE5B9A" w14:textId="37E2F5F3" w:rsidR="00C40A0A" w:rsidRPr="001C3649" w:rsidRDefault="00401812" w:rsidP="00C40A0A">
            <w:pPr>
              <w:tabs>
                <w:tab w:val="left" w:pos="425"/>
              </w:tabs>
              <w:spacing w:after="0" w:line="240" w:lineRule="auto"/>
              <w:jc w:val="both"/>
              <w:rPr>
                <w:rFonts w:cstheme="minorHAnsi"/>
              </w:rPr>
            </w:pPr>
            <w:hyperlink r:id="rId14" w:history="1">
              <w:r w:rsidR="00E21429" w:rsidRPr="001C3649">
                <w:rPr>
                  <w:rStyle w:val="Collegamentoipertestuale"/>
                  <w:rFonts w:cstheme="minorHAnsi"/>
                </w:rPr>
                <w:t>http://www.feduf.it/container/famiglie/favole-e-fiabe-per-educare-alluso-responsabile-del-denaro</w:t>
              </w:r>
            </w:hyperlink>
          </w:p>
          <w:p w14:paraId="190230F7" w14:textId="77777777" w:rsidR="00E21429" w:rsidRPr="001C3649" w:rsidRDefault="00E21429" w:rsidP="00C40A0A">
            <w:pPr>
              <w:tabs>
                <w:tab w:val="left" w:pos="425"/>
              </w:tabs>
              <w:spacing w:after="0" w:line="240" w:lineRule="auto"/>
              <w:jc w:val="both"/>
              <w:rPr>
                <w:rFonts w:cstheme="minorHAnsi"/>
              </w:rPr>
            </w:pPr>
          </w:p>
          <w:p w14:paraId="13385E6B" w14:textId="3D927D70" w:rsidR="00E21429" w:rsidRPr="001C3649" w:rsidRDefault="00E21429" w:rsidP="00C40A0A">
            <w:pPr>
              <w:tabs>
                <w:tab w:val="left" w:pos="425"/>
              </w:tabs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  <w:proofErr w:type="spellStart"/>
            <w:r w:rsidRPr="001C3649">
              <w:rPr>
                <w:rFonts w:cstheme="minorHAnsi"/>
                <w:b/>
                <w:bCs/>
              </w:rPr>
              <w:t>EconomiAscuola</w:t>
            </w:r>
            <w:proofErr w:type="spellEnd"/>
            <w:r w:rsidRPr="001C3649">
              <w:rPr>
                <w:rFonts w:cstheme="minorHAnsi"/>
                <w:b/>
                <w:bCs/>
              </w:rPr>
              <w:t xml:space="preserve"> KIDS</w:t>
            </w:r>
          </w:p>
          <w:p w14:paraId="0275BAF8" w14:textId="01C1BEA5" w:rsidR="00E21429" w:rsidRPr="001C3649" w:rsidRDefault="00401812" w:rsidP="00C40A0A">
            <w:pPr>
              <w:tabs>
                <w:tab w:val="left" w:pos="425"/>
              </w:tabs>
              <w:spacing w:after="0" w:line="240" w:lineRule="auto"/>
              <w:jc w:val="both"/>
              <w:rPr>
                <w:rFonts w:cstheme="minorHAnsi"/>
              </w:rPr>
            </w:pPr>
            <w:hyperlink r:id="rId15" w:history="1">
              <w:r w:rsidR="00E21429" w:rsidRPr="001C3649">
                <w:rPr>
                  <w:rStyle w:val="Collegamentoipertestuale"/>
                  <w:rFonts w:cstheme="minorHAnsi"/>
                </w:rPr>
                <w:t>http://www.feduf.it/container/scuole/programma-kids</w:t>
              </w:r>
            </w:hyperlink>
          </w:p>
          <w:p w14:paraId="00BB8002" w14:textId="342A8BD2" w:rsidR="00E21429" w:rsidRPr="001C3649" w:rsidRDefault="00E21429" w:rsidP="00C40A0A">
            <w:pPr>
              <w:tabs>
                <w:tab w:val="left" w:pos="425"/>
              </w:tabs>
              <w:spacing w:after="0" w:line="240" w:lineRule="auto"/>
              <w:jc w:val="both"/>
              <w:rPr>
                <w:rFonts w:cstheme="minorHAnsi"/>
              </w:rPr>
            </w:pPr>
          </w:p>
          <w:p w14:paraId="5F42BF83" w14:textId="5808AEFA" w:rsidR="00E21429" w:rsidRPr="001C3649" w:rsidRDefault="00E21429" w:rsidP="00C40A0A">
            <w:pPr>
              <w:tabs>
                <w:tab w:val="left" w:pos="425"/>
              </w:tabs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  <w:proofErr w:type="spellStart"/>
            <w:r w:rsidRPr="001C3649">
              <w:rPr>
                <w:rFonts w:cstheme="minorHAnsi"/>
                <w:b/>
                <w:bCs/>
              </w:rPr>
              <w:t>EconomiAscuola</w:t>
            </w:r>
            <w:proofErr w:type="spellEnd"/>
            <w:r w:rsidRPr="001C3649">
              <w:rPr>
                <w:rFonts w:cstheme="minorHAnsi"/>
                <w:b/>
                <w:bCs/>
              </w:rPr>
              <w:t xml:space="preserve"> JUNIOR</w:t>
            </w:r>
          </w:p>
          <w:p w14:paraId="602D9545" w14:textId="13DD273F" w:rsidR="00E21429" w:rsidRPr="001C3649" w:rsidRDefault="00401812" w:rsidP="00C40A0A">
            <w:pPr>
              <w:tabs>
                <w:tab w:val="left" w:pos="425"/>
              </w:tabs>
              <w:spacing w:after="0" w:line="240" w:lineRule="auto"/>
              <w:jc w:val="both"/>
              <w:rPr>
                <w:rFonts w:cstheme="minorHAnsi"/>
              </w:rPr>
            </w:pPr>
            <w:hyperlink r:id="rId16" w:history="1">
              <w:r w:rsidR="00E21429" w:rsidRPr="001C3649">
                <w:rPr>
                  <w:rStyle w:val="Collegamentoipertestuale"/>
                  <w:rFonts w:cstheme="minorHAnsi"/>
                </w:rPr>
                <w:t>http://economiascuola.it/programmajunior/</w:t>
              </w:r>
            </w:hyperlink>
          </w:p>
          <w:p w14:paraId="263745D9" w14:textId="317F64E2" w:rsidR="00E21429" w:rsidRPr="001C3649" w:rsidRDefault="00E21429" w:rsidP="00C40A0A">
            <w:pPr>
              <w:tabs>
                <w:tab w:val="left" w:pos="425"/>
              </w:tabs>
              <w:spacing w:after="0" w:line="240" w:lineRule="auto"/>
              <w:jc w:val="both"/>
              <w:rPr>
                <w:rFonts w:cstheme="minorHAnsi"/>
              </w:rPr>
            </w:pPr>
          </w:p>
          <w:p w14:paraId="1CBFACD7" w14:textId="435BC023" w:rsidR="00E21429" w:rsidRPr="001C3649" w:rsidRDefault="00E21429" w:rsidP="00C40A0A">
            <w:pPr>
              <w:tabs>
                <w:tab w:val="left" w:pos="425"/>
              </w:tabs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  <w:proofErr w:type="spellStart"/>
            <w:r w:rsidRPr="001C3649">
              <w:rPr>
                <w:rFonts w:cstheme="minorHAnsi"/>
                <w:b/>
                <w:bCs/>
              </w:rPr>
              <w:t>EconomiAscuola</w:t>
            </w:r>
            <w:proofErr w:type="spellEnd"/>
            <w:r w:rsidRPr="001C3649">
              <w:rPr>
                <w:rFonts w:cstheme="minorHAnsi"/>
                <w:b/>
                <w:bCs/>
              </w:rPr>
              <w:t xml:space="preserve"> TEENS</w:t>
            </w:r>
          </w:p>
          <w:p w14:paraId="4768257C" w14:textId="7D7C7F22" w:rsidR="00E21429" w:rsidRPr="001C3649" w:rsidRDefault="00401812" w:rsidP="00C40A0A">
            <w:pPr>
              <w:tabs>
                <w:tab w:val="left" w:pos="425"/>
              </w:tabs>
              <w:spacing w:after="0" w:line="240" w:lineRule="auto"/>
              <w:jc w:val="both"/>
              <w:rPr>
                <w:rFonts w:cstheme="minorHAnsi"/>
              </w:rPr>
            </w:pPr>
            <w:hyperlink r:id="rId17" w:history="1">
              <w:r w:rsidR="00E21429" w:rsidRPr="001C3649">
                <w:rPr>
                  <w:rStyle w:val="Collegamentoipertestuale"/>
                  <w:rFonts w:cstheme="minorHAnsi"/>
                </w:rPr>
                <w:t>http://economiascuola.it/programmajunior/</w:t>
              </w:r>
            </w:hyperlink>
          </w:p>
          <w:p w14:paraId="2FC75058" w14:textId="0C620DAD" w:rsidR="00E21429" w:rsidRPr="001C3649" w:rsidRDefault="00E21429" w:rsidP="00C40A0A">
            <w:pPr>
              <w:tabs>
                <w:tab w:val="left" w:pos="425"/>
              </w:tabs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</w:p>
          <w:p w14:paraId="28B34C53" w14:textId="3FEA529A" w:rsidR="00E21429" w:rsidRPr="001C3649" w:rsidRDefault="00E21429" w:rsidP="00C40A0A">
            <w:pPr>
              <w:tabs>
                <w:tab w:val="left" w:pos="425"/>
              </w:tabs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  <w:r w:rsidRPr="001C3649">
              <w:rPr>
                <w:rFonts w:cstheme="minorHAnsi"/>
                <w:b/>
                <w:bCs/>
              </w:rPr>
              <w:t>Economia Civile</w:t>
            </w:r>
          </w:p>
          <w:p w14:paraId="1B6FB324" w14:textId="1408E677" w:rsidR="00E21429" w:rsidRPr="001C3649" w:rsidRDefault="00401812" w:rsidP="00C40A0A">
            <w:pPr>
              <w:tabs>
                <w:tab w:val="left" w:pos="425"/>
              </w:tabs>
              <w:spacing w:after="0" w:line="240" w:lineRule="auto"/>
              <w:jc w:val="both"/>
              <w:rPr>
                <w:rFonts w:cstheme="minorHAnsi"/>
              </w:rPr>
            </w:pPr>
            <w:hyperlink r:id="rId18" w:history="1">
              <w:r w:rsidR="00E21429" w:rsidRPr="001C3649">
                <w:rPr>
                  <w:rStyle w:val="Collegamentoipertestuale"/>
                  <w:rFonts w:cstheme="minorHAnsi"/>
                </w:rPr>
                <w:t>http://www.feduf.it/container/scuole/educare-alleconomia-civile-verso-una-nuova-cittadinanza-economica</w:t>
              </w:r>
            </w:hyperlink>
          </w:p>
          <w:p w14:paraId="347E314F" w14:textId="68366183" w:rsidR="00E21429" w:rsidRPr="001C3649" w:rsidRDefault="00E21429" w:rsidP="00C40A0A">
            <w:pPr>
              <w:tabs>
                <w:tab w:val="left" w:pos="425"/>
              </w:tabs>
              <w:spacing w:after="0" w:line="240" w:lineRule="auto"/>
              <w:jc w:val="both"/>
              <w:rPr>
                <w:rFonts w:cstheme="minorHAnsi"/>
              </w:rPr>
            </w:pPr>
          </w:p>
          <w:p w14:paraId="0947D92D" w14:textId="51287F84" w:rsidR="00E21429" w:rsidRPr="00013BFD" w:rsidRDefault="00E21429" w:rsidP="00C40A0A">
            <w:pPr>
              <w:tabs>
                <w:tab w:val="left" w:pos="425"/>
              </w:tabs>
              <w:spacing w:after="0" w:line="240" w:lineRule="auto"/>
              <w:jc w:val="both"/>
              <w:rPr>
                <w:rFonts w:cstheme="minorHAnsi"/>
                <w:b/>
                <w:bCs/>
                <w:lang w:val="en-US"/>
              </w:rPr>
            </w:pPr>
            <w:r w:rsidRPr="00013BFD">
              <w:rPr>
                <w:rFonts w:cstheme="minorHAnsi"/>
                <w:b/>
                <w:bCs/>
                <w:lang w:val="en-US"/>
              </w:rPr>
              <w:t>Pay Like a Ninja</w:t>
            </w:r>
          </w:p>
          <w:p w14:paraId="19B0C146" w14:textId="22CA37D3" w:rsidR="00E21429" w:rsidRPr="00013BFD" w:rsidRDefault="00401812" w:rsidP="00C40A0A">
            <w:pPr>
              <w:tabs>
                <w:tab w:val="left" w:pos="425"/>
              </w:tabs>
              <w:spacing w:after="0" w:line="240" w:lineRule="auto"/>
              <w:jc w:val="both"/>
              <w:rPr>
                <w:rFonts w:cstheme="minorHAnsi"/>
                <w:lang w:val="en-US"/>
              </w:rPr>
            </w:pPr>
            <w:hyperlink r:id="rId19" w:history="1">
              <w:r w:rsidR="00E21429" w:rsidRPr="00013BFD">
                <w:rPr>
                  <w:rStyle w:val="Collegamentoipertestuale"/>
                  <w:rFonts w:cstheme="minorHAnsi"/>
                  <w:lang w:val="en-US"/>
                </w:rPr>
                <w:t>http://economiascuola.it/payduepuntozero/</w:t>
              </w:r>
            </w:hyperlink>
          </w:p>
          <w:p w14:paraId="1CBF9708" w14:textId="7D11BE28" w:rsidR="00E21429" w:rsidRPr="00013BFD" w:rsidRDefault="00E21429" w:rsidP="00C40A0A">
            <w:pPr>
              <w:tabs>
                <w:tab w:val="left" w:pos="425"/>
              </w:tabs>
              <w:spacing w:after="0" w:line="240" w:lineRule="auto"/>
              <w:jc w:val="both"/>
              <w:rPr>
                <w:rFonts w:cstheme="minorHAnsi"/>
                <w:lang w:val="en-US"/>
              </w:rPr>
            </w:pPr>
          </w:p>
          <w:p w14:paraId="2CB903D6" w14:textId="32F03EF5" w:rsidR="00E21429" w:rsidRPr="001C3649" w:rsidRDefault="00E21429" w:rsidP="00C40A0A">
            <w:pPr>
              <w:tabs>
                <w:tab w:val="left" w:pos="425"/>
              </w:tabs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  <w:r w:rsidRPr="001C3649">
              <w:rPr>
                <w:rFonts w:cstheme="minorHAnsi"/>
                <w:b/>
                <w:bCs/>
              </w:rPr>
              <w:t>Risparmiamo il pianeta</w:t>
            </w:r>
          </w:p>
          <w:p w14:paraId="45AC0263" w14:textId="3C0279D1" w:rsidR="00E21429" w:rsidRPr="001C3649" w:rsidRDefault="00401812" w:rsidP="00C40A0A">
            <w:pPr>
              <w:tabs>
                <w:tab w:val="left" w:pos="425"/>
              </w:tabs>
              <w:spacing w:after="0" w:line="240" w:lineRule="auto"/>
              <w:jc w:val="both"/>
              <w:rPr>
                <w:rFonts w:cstheme="minorHAnsi"/>
              </w:rPr>
            </w:pPr>
            <w:hyperlink r:id="rId20" w:history="1">
              <w:r w:rsidR="00E21429" w:rsidRPr="001C3649">
                <w:rPr>
                  <w:rStyle w:val="Collegamentoipertestuale"/>
                  <w:rFonts w:cstheme="minorHAnsi"/>
                </w:rPr>
                <w:t>http://www.feduf.it/container/scuole/risparmiamo-il-pianeta</w:t>
              </w:r>
            </w:hyperlink>
          </w:p>
          <w:p w14:paraId="46342CD6" w14:textId="5AA8F19F" w:rsidR="00E21429" w:rsidRPr="001C3649" w:rsidRDefault="00E21429" w:rsidP="00C40A0A">
            <w:pPr>
              <w:tabs>
                <w:tab w:val="left" w:pos="425"/>
              </w:tabs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</w:p>
          <w:p w14:paraId="1E4A3F79" w14:textId="3BC04A7F" w:rsidR="00E21429" w:rsidRPr="001C3649" w:rsidRDefault="00E21429" w:rsidP="00C40A0A">
            <w:pPr>
              <w:tabs>
                <w:tab w:val="left" w:pos="425"/>
              </w:tabs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  <w:r w:rsidRPr="001C3649">
              <w:rPr>
                <w:rFonts w:cstheme="minorHAnsi"/>
                <w:b/>
                <w:bCs/>
              </w:rPr>
              <w:t>PCTO</w:t>
            </w:r>
          </w:p>
          <w:p w14:paraId="3F925207" w14:textId="5716D86D" w:rsidR="00E21429" w:rsidRPr="001C3649" w:rsidRDefault="00401812" w:rsidP="00C40A0A">
            <w:pPr>
              <w:tabs>
                <w:tab w:val="left" w:pos="425"/>
              </w:tabs>
              <w:spacing w:after="0" w:line="240" w:lineRule="auto"/>
              <w:jc w:val="both"/>
              <w:rPr>
                <w:rFonts w:cstheme="minorHAnsi"/>
              </w:rPr>
            </w:pPr>
            <w:hyperlink r:id="rId21" w:history="1">
              <w:r w:rsidR="00E21429" w:rsidRPr="001C3649">
                <w:rPr>
                  <w:rStyle w:val="Collegamentoipertestuale"/>
                  <w:rFonts w:cstheme="minorHAnsi"/>
                </w:rPr>
                <w:t>http://www.feduf.it/container/scuole/che-impresa-ragazzi</w:t>
              </w:r>
            </w:hyperlink>
          </w:p>
          <w:p w14:paraId="2279B9DF" w14:textId="6FED0E91" w:rsidR="003D3D56" w:rsidRPr="001C3649" w:rsidRDefault="00401812" w:rsidP="00C40A0A">
            <w:pPr>
              <w:tabs>
                <w:tab w:val="left" w:pos="425"/>
              </w:tabs>
              <w:spacing w:after="0" w:line="240" w:lineRule="auto"/>
              <w:jc w:val="both"/>
              <w:rPr>
                <w:rFonts w:cstheme="minorHAnsi"/>
              </w:rPr>
            </w:pPr>
            <w:hyperlink r:id="rId22" w:history="1">
              <w:r w:rsidR="003D3D56" w:rsidRPr="001C3649">
                <w:rPr>
                  <w:rStyle w:val="Collegamentoipertestuale"/>
                  <w:rFonts w:cstheme="minorHAnsi"/>
                </w:rPr>
                <w:t>http://www.feduf.it/container/scuole/pronti-lavoro-via</w:t>
              </w:r>
            </w:hyperlink>
          </w:p>
          <w:p w14:paraId="2992E5C6" w14:textId="77777777" w:rsidR="004608E0" w:rsidRPr="001C3649" w:rsidRDefault="004608E0">
            <w:pPr>
              <w:pStyle w:val="Paragrafoelenco"/>
              <w:spacing w:after="0" w:line="240" w:lineRule="auto"/>
              <w:ind w:left="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3A4EA5EC" w14:textId="77777777" w:rsidR="004608E0" w:rsidRDefault="004608E0">
      <w:pPr>
        <w:jc w:val="both"/>
        <w:rPr>
          <w:sz w:val="24"/>
          <w:szCs w:val="24"/>
        </w:rPr>
      </w:pPr>
    </w:p>
    <w:p w14:paraId="764022A7" w14:textId="77777777" w:rsidR="004608E0" w:rsidRDefault="003A72E6">
      <w:pPr>
        <w:jc w:val="both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157E4B4B" w14:textId="77777777" w:rsidR="004608E0" w:rsidRDefault="004608E0">
      <w:pPr>
        <w:rPr>
          <w:sz w:val="24"/>
          <w:szCs w:val="24"/>
        </w:rPr>
      </w:pPr>
    </w:p>
    <w:sectPr w:rsidR="004608E0">
      <w:footerReference w:type="default" r:id="rId23"/>
      <w:pgSz w:w="11906" w:h="16838"/>
      <w:pgMar w:top="568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9FC7C7" w14:textId="77777777" w:rsidR="00401812" w:rsidRDefault="00401812">
      <w:pPr>
        <w:spacing w:after="0" w:line="240" w:lineRule="auto"/>
      </w:pPr>
      <w:r>
        <w:separator/>
      </w:r>
    </w:p>
  </w:endnote>
  <w:endnote w:type="continuationSeparator" w:id="0">
    <w:p w14:paraId="1CB17479" w14:textId="77777777" w:rsidR="00401812" w:rsidRDefault="00401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0467712"/>
      <w:docPartObj>
        <w:docPartGallery w:val="AutoText"/>
      </w:docPartObj>
    </w:sdtPr>
    <w:sdtEndPr/>
    <w:sdtContent>
      <w:p w14:paraId="29876D81" w14:textId="77777777" w:rsidR="004608E0" w:rsidRDefault="003A72E6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3BFD">
          <w:rPr>
            <w:noProof/>
          </w:rPr>
          <w:t>2</w:t>
        </w:r>
        <w:r>
          <w:fldChar w:fldCharType="end"/>
        </w:r>
      </w:p>
    </w:sdtContent>
  </w:sdt>
  <w:p w14:paraId="4B80B618" w14:textId="77777777" w:rsidR="004608E0" w:rsidRDefault="004608E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1921A2" w14:textId="77777777" w:rsidR="00401812" w:rsidRDefault="00401812">
      <w:pPr>
        <w:spacing w:after="0" w:line="240" w:lineRule="auto"/>
      </w:pPr>
      <w:r>
        <w:separator/>
      </w:r>
    </w:p>
  </w:footnote>
  <w:footnote w:type="continuationSeparator" w:id="0">
    <w:p w14:paraId="6BECA9F7" w14:textId="77777777" w:rsidR="00401812" w:rsidRDefault="004018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419D3B3"/>
    <w:multiLevelType w:val="singleLevel"/>
    <w:tmpl w:val="A419D3B3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>
    <w:nsid w:val="3188642F"/>
    <w:multiLevelType w:val="hybridMultilevel"/>
    <w:tmpl w:val="97F8732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CDC"/>
    <w:rsid w:val="00013BFD"/>
    <w:rsid w:val="00026FA4"/>
    <w:rsid w:val="00032EA5"/>
    <w:rsid w:val="000361A6"/>
    <w:rsid w:val="000A0422"/>
    <w:rsid w:val="000B499E"/>
    <w:rsid w:val="000B5FDC"/>
    <w:rsid w:val="000D38BF"/>
    <w:rsid w:val="000D546F"/>
    <w:rsid w:val="000D713E"/>
    <w:rsid w:val="000E1816"/>
    <w:rsid w:val="000E5B04"/>
    <w:rsid w:val="000F4F1F"/>
    <w:rsid w:val="00100255"/>
    <w:rsid w:val="001005D1"/>
    <w:rsid w:val="00101299"/>
    <w:rsid w:val="001059A9"/>
    <w:rsid w:val="00130300"/>
    <w:rsid w:val="00130A00"/>
    <w:rsid w:val="001350C9"/>
    <w:rsid w:val="00154E61"/>
    <w:rsid w:val="00167368"/>
    <w:rsid w:val="001877E8"/>
    <w:rsid w:val="001A57F5"/>
    <w:rsid w:val="001B04CE"/>
    <w:rsid w:val="001B4E04"/>
    <w:rsid w:val="001C3649"/>
    <w:rsid w:val="001C4B14"/>
    <w:rsid w:val="001D013E"/>
    <w:rsid w:val="001F33BD"/>
    <w:rsid w:val="0021062C"/>
    <w:rsid w:val="00222C75"/>
    <w:rsid w:val="002235BF"/>
    <w:rsid w:val="00236DED"/>
    <w:rsid w:val="00257E04"/>
    <w:rsid w:val="00277434"/>
    <w:rsid w:val="00283181"/>
    <w:rsid w:val="00290768"/>
    <w:rsid w:val="002A48D4"/>
    <w:rsid w:val="002A54C4"/>
    <w:rsid w:val="002C2CDB"/>
    <w:rsid w:val="002D1334"/>
    <w:rsid w:val="002D1DA8"/>
    <w:rsid w:val="003012B6"/>
    <w:rsid w:val="003131B6"/>
    <w:rsid w:val="00315266"/>
    <w:rsid w:val="003238D1"/>
    <w:rsid w:val="00327682"/>
    <w:rsid w:val="003343CE"/>
    <w:rsid w:val="0035451C"/>
    <w:rsid w:val="003573B9"/>
    <w:rsid w:val="00364012"/>
    <w:rsid w:val="00373A39"/>
    <w:rsid w:val="00375482"/>
    <w:rsid w:val="003A0ACF"/>
    <w:rsid w:val="003A72E6"/>
    <w:rsid w:val="003B254A"/>
    <w:rsid w:val="003B521E"/>
    <w:rsid w:val="003C01D5"/>
    <w:rsid w:val="003C2B49"/>
    <w:rsid w:val="003C4A88"/>
    <w:rsid w:val="003D3D56"/>
    <w:rsid w:val="003E2727"/>
    <w:rsid w:val="00401812"/>
    <w:rsid w:val="00404AB1"/>
    <w:rsid w:val="0040782B"/>
    <w:rsid w:val="004107D0"/>
    <w:rsid w:val="004135B4"/>
    <w:rsid w:val="00421BD4"/>
    <w:rsid w:val="00421CBB"/>
    <w:rsid w:val="00440305"/>
    <w:rsid w:val="004419EA"/>
    <w:rsid w:val="004532C5"/>
    <w:rsid w:val="004608E0"/>
    <w:rsid w:val="004A2021"/>
    <w:rsid w:val="004B7070"/>
    <w:rsid w:val="004C0079"/>
    <w:rsid w:val="004C713A"/>
    <w:rsid w:val="004D11E0"/>
    <w:rsid w:val="004D6615"/>
    <w:rsid w:val="004F3418"/>
    <w:rsid w:val="004F44A5"/>
    <w:rsid w:val="00505A8F"/>
    <w:rsid w:val="00510E6D"/>
    <w:rsid w:val="00511044"/>
    <w:rsid w:val="00512D3A"/>
    <w:rsid w:val="00521C08"/>
    <w:rsid w:val="005239A3"/>
    <w:rsid w:val="00536931"/>
    <w:rsid w:val="00536A90"/>
    <w:rsid w:val="0058480A"/>
    <w:rsid w:val="00587B87"/>
    <w:rsid w:val="005C0E5C"/>
    <w:rsid w:val="0061496A"/>
    <w:rsid w:val="0062352A"/>
    <w:rsid w:val="00626F7E"/>
    <w:rsid w:val="00636463"/>
    <w:rsid w:val="00640DED"/>
    <w:rsid w:val="00652A48"/>
    <w:rsid w:val="00663E6D"/>
    <w:rsid w:val="00673F40"/>
    <w:rsid w:val="00675621"/>
    <w:rsid w:val="0068363C"/>
    <w:rsid w:val="006E008A"/>
    <w:rsid w:val="006F0BBD"/>
    <w:rsid w:val="006F384A"/>
    <w:rsid w:val="00704C49"/>
    <w:rsid w:val="00711D93"/>
    <w:rsid w:val="00714BF1"/>
    <w:rsid w:val="007173BD"/>
    <w:rsid w:val="0073103D"/>
    <w:rsid w:val="007327D1"/>
    <w:rsid w:val="00740F3A"/>
    <w:rsid w:val="00741B34"/>
    <w:rsid w:val="0075514A"/>
    <w:rsid w:val="00756FB4"/>
    <w:rsid w:val="00762D04"/>
    <w:rsid w:val="007714E6"/>
    <w:rsid w:val="00795E81"/>
    <w:rsid w:val="007974DB"/>
    <w:rsid w:val="007A7072"/>
    <w:rsid w:val="007C2833"/>
    <w:rsid w:val="007E5BCD"/>
    <w:rsid w:val="007F22DE"/>
    <w:rsid w:val="008522F1"/>
    <w:rsid w:val="0086343A"/>
    <w:rsid w:val="00872E6D"/>
    <w:rsid w:val="008739A8"/>
    <w:rsid w:val="008A203A"/>
    <w:rsid w:val="008B5586"/>
    <w:rsid w:val="008B6213"/>
    <w:rsid w:val="008F1A55"/>
    <w:rsid w:val="009124FA"/>
    <w:rsid w:val="00920CC8"/>
    <w:rsid w:val="00922195"/>
    <w:rsid w:val="00932909"/>
    <w:rsid w:val="0094568C"/>
    <w:rsid w:val="009756CE"/>
    <w:rsid w:val="00993659"/>
    <w:rsid w:val="009B104B"/>
    <w:rsid w:val="009B52D6"/>
    <w:rsid w:val="009D01F7"/>
    <w:rsid w:val="009D0DD3"/>
    <w:rsid w:val="009D27C1"/>
    <w:rsid w:val="009D4D9C"/>
    <w:rsid w:val="009D5F4B"/>
    <w:rsid w:val="009F5496"/>
    <w:rsid w:val="00A004D3"/>
    <w:rsid w:val="00A041DF"/>
    <w:rsid w:val="00A261F1"/>
    <w:rsid w:val="00A44F08"/>
    <w:rsid w:val="00A44F0D"/>
    <w:rsid w:val="00A55721"/>
    <w:rsid w:val="00A604AB"/>
    <w:rsid w:val="00A8093A"/>
    <w:rsid w:val="00A9798D"/>
    <w:rsid w:val="00AB32A2"/>
    <w:rsid w:val="00AE4239"/>
    <w:rsid w:val="00AF2BB1"/>
    <w:rsid w:val="00B0402E"/>
    <w:rsid w:val="00B108DD"/>
    <w:rsid w:val="00B14E83"/>
    <w:rsid w:val="00B2118E"/>
    <w:rsid w:val="00B27472"/>
    <w:rsid w:val="00B77AA5"/>
    <w:rsid w:val="00B8215F"/>
    <w:rsid w:val="00B859B3"/>
    <w:rsid w:val="00B9410A"/>
    <w:rsid w:val="00B94757"/>
    <w:rsid w:val="00BA0335"/>
    <w:rsid w:val="00BA38A5"/>
    <w:rsid w:val="00BA4AB0"/>
    <w:rsid w:val="00BB1EDD"/>
    <w:rsid w:val="00BB4A5A"/>
    <w:rsid w:val="00BC2CDC"/>
    <w:rsid w:val="00BC4031"/>
    <w:rsid w:val="00BE0073"/>
    <w:rsid w:val="00BE47CB"/>
    <w:rsid w:val="00BF0775"/>
    <w:rsid w:val="00BF6B15"/>
    <w:rsid w:val="00C02930"/>
    <w:rsid w:val="00C1187F"/>
    <w:rsid w:val="00C15758"/>
    <w:rsid w:val="00C3670E"/>
    <w:rsid w:val="00C40A0A"/>
    <w:rsid w:val="00C43EB8"/>
    <w:rsid w:val="00C737DC"/>
    <w:rsid w:val="00C767C5"/>
    <w:rsid w:val="00CA1E88"/>
    <w:rsid w:val="00CB4DE4"/>
    <w:rsid w:val="00CC38DA"/>
    <w:rsid w:val="00CC67BE"/>
    <w:rsid w:val="00CE791C"/>
    <w:rsid w:val="00D16E46"/>
    <w:rsid w:val="00D50BB2"/>
    <w:rsid w:val="00D558EE"/>
    <w:rsid w:val="00D729EB"/>
    <w:rsid w:val="00D77C68"/>
    <w:rsid w:val="00D95BB6"/>
    <w:rsid w:val="00DA4C27"/>
    <w:rsid w:val="00DB4AF9"/>
    <w:rsid w:val="00DB57FE"/>
    <w:rsid w:val="00DC25DD"/>
    <w:rsid w:val="00DC4648"/>
    <w:rsid w:val="00DC4651"/>
    <w:rsid w:val="00DD4D38"/>
    <w:rsid w:val="00DD538A"/>
    <w:rsid w:val="00DE614E"/>
    <w:rsid w:val="00E00933"/>
    <w:rsid w:val="00E04145"/>
    <w:rsid w:val="00E04323"/>
    <w:rsid w:val="00E21429"/>
    <w:rsid w:val="00E245B1"/>
    <w:rsid w:val="00E31AAB"/>
    <w:rsid w:val="00E31F39"/>
    <w:rsid w:val="00E34F78"/>
    <w:rsid w:val="00E45202"/>
    <w:rsid w:val="00E56F84"/>
    <w:rsid w:val="00E6270E"/>
    <w:rsid w:val="00E634D4"/>
    <w:rsid w:val="00E9059D"/>
    <w:rsid w:val="00E93FA9"/>
    <w:rsid w:val="00EA17A2"/>
    <w:rsid w:val="00EA278A"/>
    <w:rsid w:val="00EC2F86"/>
    <w:rsid w:val="00EF7F8C"/>
    <w:rsid w:val="00F1119B"/>
    <w:rsid w:val="00F2645D"/>
    <w:rsid w:val="00F27BA1"/>
    <w:rsid w:val="00F31355"/>
    <w:rsid w:val="00F36CB7"/>
    <w:rsid w:val="00F4130F"/>
    <w:rsid w:val="00F415D9"/>
    <w:rsid w:val="00F50AE7"/>
    <w:rsid w:val="00F566B2"/>
    <w:rsid w:val="00F56704"/>
    <w:rsid w:val="00FB3F71"/>
    <w:rsid w:val="00FB6C74"/>
    <w:rsid w:val="00FC4C55"/>
    <w:rsid w:val="00FC554E"/>
    <w:rsid w:val="00FF1E6E"/>
    <w:rsid w:val="506C1C04"/>
    <w:rsid w:val="558D6D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B11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Pr>
      <w:b/>
      <w:bCs/>
    </w:r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character" w:styleId="Collegamentovisitato">
    <w:name w:val="FollowedHyperlink"/>
    <w:basedOn w:val="Carpredefinitoparagrafo"/>
    <w:uiPriority w:val="99"/>
    <w:semiHidden/>
    <w:unhideWhenUsed/>
    <w:rPr>
      <w:color w:val="800080" w:themeColor="followedHyperlink"/>
      <w:u w:val="single"/>
    </w:rPr>
  </w:style>
  <w:style w:type="character" w:styleId="Collegamentoipertestuale">
    <w:name w:val="Hyperlink"/>
    <w:basedOn w:val="Carpredefinitoparagrafo"/>
    <w:uiPriority w:val="99"/>
    <w:unhideWhenUsed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Pr>
      <w:b/>
      <w:bCs/>
      <w:sz w:val="20"/>
      <w:szCs w:val="20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basedOn w:val="Carpredefinitoparagrafo"/>
    <w:link w:val="Intestazione"/>
    <w:uiPriority w:val="99"/>
  </w:style>
  <w:style w:type="character" w:customStyle="1" w:styleId="PidipaginaCarattere">
    <w:name w:val="Piè di pagina Carattere"/>
    <w:basedOn w:val="Carpredefinitoparagrafo"/>
    <w:link w:val="Pidipagina"/>
    <w:uiPriority w:val="99"/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C40A0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Pr>
      <w:b/>
      <w:bCs/>
    </w:r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character" w:styleId="Collegamentovisitato">
    <w:name w:val="FollowedHyperlink"/>
    <w:basedOn w:val="Carpredefinitoparagrafo"/>
    <w:uiPriority w:val="99"/>
    <w:semiHidden/>
    <w:unhideWhenUsed/>
    <w:rPr>
      <w:color w:val="800080" w:themeColor="followedHyperlink"/>
      <w:u w:val="single"/>
    </w:rPr>
  </w:style>
  <w:style w:type="character" w:styleId="Collegamentoipertestuale">
    <w:name w:val="Hyperlink"/>
    <w:basedOn w:val="Carpredefinitoparagrafo"/>
    <w:uiPriority w:val="99"/>
    <w:unhideWhenUsed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Pr>
      <w:b/>
      <w:bCs/>
      <w:sz w:val="20"/>
      <w:szCs w:val="20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basedOn w:val="Carpredefinitoparagrafo"/>
    <w:link w:val="Intestazione"/>
    <w:uiPriority w:val="99"/>
  </w:style>
  <w:style w:type="character" w:customStyle="1" w:styleId="PidipaginaCarattere">
    <w:name w:val="Piè di pagina Carattere"/>
    <w:basedOn w:val="Carpredefinitoparagrafo"/>
    <w:link w:val="Pidipagina"/>
    <w:uiPriority w:val="99"/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C40A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173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feduf.it/container/scuole/didattica-a-distanza" TargetMode="External"/><Relationship Id="rId18" Type="http://schemas.openxmlformats.org/officeDocument/2006/relationships/hyperlink" Target="http://www.feduf.it/container/scuole/educare-alleconomia-civile-verso-una-nuova-cittadinanza-economica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://www.feduf.it/container/scuole/che-impresa-ragazzi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economiascuola.it" TargetMode="External"/><Relationship Id="rId17" Type="http://schemas.openxmlformats.org/officeDocument/2006/relationships/hyperlink" Target="http://economiascuola.it/programmajunior/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economiascuola.it/programmajunior/" TargetMode="External"/><Relationship Id="rId20" Type="http://schemas.openxmlformats.org/officeDocument/2006/relationships/hyperlink" Target="http://www.feduf.it/container/scuole/risparmiamo-il-pianeta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info@feduf.it" TargetMode="External"/><Relationship Id="rId24" Type="http://schemas.openxmlformats.org/officeDocument/2006/relationships/fontTable" Target="fontTable.xml"/><Relationship Id="rId5" Type="http://schemas.microsoft.com/office/2007/relationships/stylesWithEffects" Target="stylesWithEffects.xml"/><Relationship Id="rId15" Type="http://schemas.openxmlformats.org/officeDocument/2006/relationships/hyperlink" Target="http://www.feduf.it/container/scuole/programma-kids" TargetMode="External"/><Relationship Id="rId23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hyperlink" Target="http://economiascuola.it/payduepuntozero/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://www.feduf.it/container/famiglie/favole-e-fiabe-per-educare-alluso-responsabile-del-denaro" TargetMode="External"/><Relationship Id="rId22" Type="http://schemas.openxmlformats.org/officeDocument/2006/relationships/hyperlink" Target="http://www.feduf.it/container/scuole/pronti-lavoro-via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AE99B49-7AC3-4749-AF15-1D41E94D1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979</Words>
  <Characters>5584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delmedico</dc:creator>
  <cp:lastModifiedBy>Administrator</cp:lastModifiedBy>
  <cp:revision>4</cp:revision>
  <cp:lastPrinted>2019-07-10T07:24:00Z</cp:lastPrinted>
  <dcterms:created xsi:type="dcterms:W3CDTF">2020-07-31T18:15:00Z</dcterms:created>
  <dcterms:modified xsi:type="dcterms:W3CDTF">2020-09-30T09:44:00Z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1033-11.2.0.9453</vt:lpwstr>
  </property>
</Properties>
</file>